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2C3" w:rsidRPr="005A7C91" w:rsidRDefault="00A461FD" w:rsidP="001A49C3">
      <w:pPr>
        <w:ind w:right="-323"/>
        <w:rPr>
          <w:b/>
          <w:i/>
          <w:sz w:val="28"/>
          <w:szCs w:val="28"/>
          <w:lang w:val="fi-FI"/>
        </w:rPr>
      </w:pPr>
      <w:bookmarkStart w:id="0" w:name="_Toc209417523"/>
      <w:bookmarkStart w:id="1" w:name="_Toc209597057"/>
      <w:r w:rsidRPr="005A7C91">
        <w:rPr>
          <w:b/>
          <w:i/>
          <w:sz w:val="28"/>
          <w:szCs w:val="28"/>
          <w:lang w:val="fi-FI"/>
        </w:rPr>
        <w:t>What is d</w:t>
      </w:r>
      <w:r w:rsidR="004E42C3" w:rsidRPr="005A7C91">
        <w:rPr>
          <w:b/>
          <w:i/>
          <w:sz w:val="28"/>
          <w:szCs w:val="28"/>
          <w:lang w:val="fi-FI"/>
        </w:rPr>
        <w:t>igital competence</w:t>
      </w:r>
      <w:bookmarkEnd w:id="0"/>
      <w:bookmarkEnd w:id="1"/>
      <w:r w:rsidR="00432C49" w:rsidRPr="005A7C91">
        <w:rPr>
          <w:b/>
          <w:i/>
          <w:sz w:val="28"/>
          <w:szCs w:val="28"/>
          <w:lang w:val="fi-FI"/>
        </w:rPr>
        <w:t>?</w:t>
      </w:r>
      <w:r w:rsidR="004E42C3" w:rsidRPr="005A7C91">
        <w:rPr>
          <w:b/>
          <w:i/>
          <w:sz w:val="28"/>
          <w:szCs w:val="28"/>
          <w:lang w:val="fi-FI"/>
        </w:rPr>
        <w:t xml:space="preserve"> </w:t>
      </w:r>
    </w:p>
    <w:p w:rsidR="004E42C3" w:rsidRPr="00432C49" w:rsidRDefault="00367B91" w:rsidP="001A49C3">
      <w:pPr>
        <w:ind w:right="-323"/>
        <w:rPr>
          <w:lang w:val="fi-FI"/>
        </w:rPr>
      </w:pPr>
      <w:r w:rsidRPr="00432C49">
        <w:rPr>
          <w:lang w:val="fi-FI"/>
        </w:rPr>
        <w:t>Liisa Ilomäki, Minna Lakkala</w:t>
      </w:r>
      <w:r w:rsidR="00432C49" w:rsidRPr="00432C49">
        <w:rPr>
          <w:lang w:val="fi-FI"/>
        </w:rPr>
        <w:t xml:space="preserve"> </w:t>
      </w:r>
      <w:r w:rsidR="00432C49">
        <w:rPr>
          <w:lang w:val="fi-FI"/>
        </w:rPr>
        <w:t xml:space="preserve">and </w:t>
      </w:r>
      <w:r w:rsidR="00432C49" w:rsidRPr="00432C49">
        <w:rPr>
          <w:lang w:val="fi-FI"/>
        </w:rPr>
        <w:t>Anna Kantosalo</w:t>
      </w:r>
    </w:p>
    <w:p w:rsidR="00367B91" w:rsidRPr="00F671FB" w:rsidRDefault="00367B91" w:rsidP="001A49C3">
      <w:pPr>
        <w:ind w:right="-323"/>
        <w:rPr>
          <w:lang w:val="fi-FI"/>
        </w:rPr>
      </w:pPr>
    </w:p>
    <w:p w:rsidR="00103883" w:rsidRDefault="004E42C3" w:rsidP="001A49C3">
      <w:pPr>
        <w:ind w:right="-323"/>
      </w:pPr>
      <w:r w:rsidRPr="009E17B9">
        <w:t xml:space="preserve">During recent years, </w:t>
      </w:r>
      <w:r w:rsidRPr="009E17B9">
        <w:rPr>
          <w:i/>
        </w:rPr>
        <w:t>digital competence</w:t>
      </w:r>
      <w:r w:rsidRPr="009E17B9">
        <w:t xml:space="preserve"> has become a key concept in the discussion of what kind of skills and understanding people should have in the knowledge society</w:t>
      </w:r>
      <w:r w:rsidR="00345DF1">
        <w:t>.</w:t>
      </w:r>
      <w:r w:rsidRPr="009E17B9">
        <w:t xml:space="preserve"> </w:t>
      </w:r>
      <w:r w:rsidR="00345DF1">
        <w:t>I</w:t>
      </w:r>
      <w:r w:rsidR="009A53FF">
        <w:t>t is</w:t>
      </w:r>
      <w:r w:rsidRPr="009E17B9">
        <w:t xml:space="preserve"> a political concept</w:t>
      </w:r>
      <w:r w:rsidR="00345DF1">
        <w:t xml:space="preserve">, reflecting beliefs and even wishes about future needs, </w:t>
      </w:r>
      <w:r w:rsidRPr="009E17B9">
        <w:t>and has its roots in the economical competition in which the new technologies are regarded as a</w:t>
      </w:r>
      <w:r>
        <w:t>n</w:t>
      </w:r>
      <w:r w:rsidR="000A65C5">
        <w:t xml:space="preserve"> opportunity and a solution.</w:t>
      </w:r>
    </w:p>
    <w:p w:rsidR="001A49C3" w:rsidRDefault="001A49C3" w:rsidP="001A49C3">
      <w:pPr>
        <w:ind w:right="-323"/>
      </w:pPr>
    </w:p>
    <w:p w:rsidR="00BF4BF7" w:rsidRDefault="00B558A8" w:rsidP="001A49C3">
      <w:pPr>
        <w:ind w:right="-323"/>
      </w:pPr>
      <w:r>
        <w:t>Digital competence is the most recent concept</w:t>
      </w:r>
      <w:r w:rsidR="005A497B">
        <w:t xml:space="preserve"> </w:t>
      </w:r>
      <w:r w:rsidR="006F18FE">
        <w:t xml:space="preserve">describing </w:t>
      </w:r>
      <w:r w:rsidR="005A497B">
        <w:t>technology-related skills</w:t>
      </w:r>
      <w:r w:rsidR="00036802">
        <w:t xml:space="preserve">. </w:t>
      </w:r>
      <w:r>
        <w:t xml:space="preserve"> </w:t>
      </w:r>
      <w:r w:rsidR="00036802">
        <w:t>D</w:t>
      </w:r>
      <w:r w:rsidR="002F65D2">
        <w:t xml:space="preserve">uring the </w:t>
      </w:r>
      <w:r w:rsidR="006F18FE">
        <w:t xml:space="preserve">recent </w:t>
      </w:r>
      <w:r w:rsidR="002F65D2">
        <w:t xml:space="preserve">years, </w:t>
      </w:r>
      <w:r>
        <w:t xml:space="preserve">several terms have been used to describe the skills and competence of using digital technologies, such as ICT skills, technology skills, information technology skills, </w:t>
      </w:r>
      <w:r w:rsidR="00C77FCB">
        <w:t xml:space="preserve">information literacy, </w:t>
      </w:r>
      <w:r w:rsidR="008624C7">
        <w:t xml:space="preserve">digital literacy, </w:t>
      </w:r>
      <w:r w:rsidR="00092BB0">
        <w:t xml:space="preserve">21th century skills, </w:t>
      </w:r>
      <w:r>
        <w:t xml:space="preserve">and digital skills. </w:t>
      </w:r>
      <w:r w:rsidR="00C034A4">
        <w:t xml:space="preserve">These terms are also </w:t>
      </w:r>
      <w:r w:rsidR="002E5BFE">
        <w:t xml:space="preserve">often </w:t>
      </w:r>
      <w:r w:rsidR="00C034A4">
        <w:t>used as synonyms; e.g. digital competence and digital literacy</w:t>
      </w:r>
      <w:r w:rsidR="000A65C5">
        <w:t xml:space="preserve">. </w:t>
      </w:r>
      <w:r>
        <w:t xml:space="preserve">Sometimes the terms are narrow, e.g., Internet skills, </w:t>
      </w:r>
      <w:r w:rsidR="004A5DF2">
        <w:t xml:space="preserve">referring only to a limited area of digital technology, </w:t>
      </w:r>
      <w:r>
        <w:t xml:space="preserve">and some of them </w:t>
      </w:r>
      <w:r w:rsidR="00EB3DCA">
        <w:t>widen</w:t>
      </w:r>
      <w:r>
        <w:t xml:space="preserve"> the content to media and literacy, e.g., media literacy skills or digital literacy. The wide </w:t>
      </w:r>
      <w:r w:rsidR="002113E2">
        <w:t>variety of terms reflects</w:t>
      </w:r>
      <w:r>
        <w:t xml:space="preserve"> </w:t>
      </w:r>
      <w:r w:rsidR="002F65D2">
        <w:t xml:space="preserve">the rapid development of technologies but also </w:t>
      </w:r>
      <w:r w:rsidR="00C77FCB">
        <w:t xml:space="preserve">different areas of interest, </w:t>
      </w:r>
      <w:r>
        <w:t xml:space="preserve">such as library studies or computer science. </w:t>
      </w:r>
      <w:r w:rsidR="00BF4BF7">
        <w:t xml:space="preserve">Moreover, changes in society and culture, based on the new technology, have effects on terms. </w:t>
      </w:r>
      <w:r w:rsidR="00335220">
        <w:t xml:space="preserve">It is expected that the content and the scope will still </w:t>
      </w:r>
      <w:r w:rsidR="00D738B1">
        <w:t>change</w:t>
      </w:r>
      <w:r w:rsidR="00335220">
        <w:t xml:space="preserve">, and that is even expected: </w:t>
      </w:r>
      <w:r w:rsidR="000A65C5">
        <w:t>it is recommended</w:t>
      </w:r>
      <w:r w:rsidR="00335220">
        <w:t xml:space="preserve"> that the approaches should be dynamic and regularly revised because of the evolving new technologies and their use</w:t>
      </w:r>
      <w:r w:rsidR="00170E57">
        <w:t xml:space="preserve"> in society</w:t>
      </w:r>
      <w:r w:rsidR="00335220">
        <w:t xml:space="preserve">. </w:t>
      </w:r>
    </w:p>
    <w:p w:rsidR="00BF4BF7" w:rsidRDefault="00BF4BF7" w:rsidP="001A49C3">
      <w:pPr>
        <w:ind w:right="-323"/>
      </w:pPr>
    </w:p>
    <w:p w:rsidR="002E5BFE" w:rsidRDefault="004E42C3" w:rsidP="001A49C3">
      <w:pPr>
        <w:ind w:right="-323"/>
      </w:pPr>
      <w:r>
        <w:t xml:space="preserve">There is not yet any </w:t>
      </w:r>
      <w:r w:rsidR="00991FC8">
        <w:t xml:space="preserve">general, </w:t>
      </w:r>
      <w:r>
        <w:t>research-based acceptance</w:t>
      </w:r>
      <w:r w:rsidR="00345DF1">
        <w:t xml:space="preserve"> and justification</w:t>
      </w:r>
      <w:r>
        <w:t xml:space="preserve"> </w:t>
      </w:r>
      <w:r w:rsidR="00991FC8">
        <w:t xml:space="preserve">of </w:t>
      </w:r>
      <w:r w:rsidR="00345DF1">
        <w:t>the concepts</w:t>
      </w:r>
      <w:r w:rsidR="00170E57">
        <w:t xml:space="preserve"> concerning digital competence</w:t>
      </w:r>
      <w:r w:rsidR="00345DF1">
        <w:t>.</w:t>
      </w:r>
      <w:r w:rsidR="004C296E">
        <w:t xml:space="preserve"> This lack of theoretical justification results to different definitions that ignore the full range of skills</w:t>
      </w:r>
      <w:r w:rsidR="005A497B">
        <w:t xml:space="preserve"> and focus only on some limited skills</w:t>
      </w:r>
      <w:r w:rsidR="002269C5">
        <w:t xml:space="preserve">, e.g., for practical purposes </w:t>
      </w:r>
      <w:r w:rsidR="00A93C23">
        <w:t xml:space="preserve">of </w:t>
      </w:r>
      <w:r w:rsidR="002269C5">
        <w:t>educators and designers</w:t>
      </w:r>
      <w:r w:rsidR="000A65C5">
        <w:t xml:space="preserve">. </w:t>
      </w:r>
      <w:r w:rsidR="00036802">
        <w:t xml:space="preserve">In addition, </w:t>
      </w:r>
      <w:r w:rsidR="00036802">
        <w:rPr>
          <w:i/>
        </w:rPr>
        <w:t xml:space="preserve">digital competence </w:t>
      </w:r>
      <w:r w:rsidR="00036802">
        <w:t xml:space="preserve">is policy-related, sometimes used in a normative way, representing goals to be achieved. </w:t>
      </w:r>
    </w:p>
    <w:p w:rsidR="009A53FF" w:rsidRDefault="009A53FF" w:rsidP="001A49C3">
      <w:pPr>
        <w:ind w:right="-323"/>
      </w:pPr>
    </w:p>
    <w:p w:rsidR="00353A06" w:rsidRPr="00353A06" w:rsidRDefault="00FC0EEA" w:rsidP="00353A06">
      <w:pPr>
        <w:autoSpaceDE w:val="0"/>
        <w:autoSpaceDN w:val="0"/>
        <w:adjustRightInd w:val="0"/>
        <w:rPr>
          <w:lang w:val="en-US"/>
        </w:rPr>
      </w:pPr>
      <w:r>
        <w:t xml:space="preserve">In recent publications, the term </w:t>
      </w:r>
      <w:r>
        <w:rPr>
          <w:i/>
        </w:rPr>
        <w:t xml:space="preserve">competence </w:t>
      </w:r>
      <w:r>
        <w:t xml:space="preserve">is more used than </w:t>
      </w:r>
      <w:r w:rsidRPr="000E2E6B">
        <w:rPr>
          <w:i/>
        </w:rPr>
        <w:t>skills</w:t>
      </w:r>
      <w:r>
        <w:t xml:space="preserve">, reflecting the need for a wider and more profound content of the concepts. </w:t>
      </w:r>
      <w:r w:rsidRPr="000E2E6B">
        <w:t>The</w:t>
      </w:r>
      <w:r>
        <w:t xml:space="preserve"> relation between </w:t>
      </w:r>
      <w:r>
        <w:rPr>
          <w:i/>
        </w:rPr>
        <w:t xml:space="preserve">competence </w:t>
      </w:r>
      <w:r>
        <w:t xml:space="preserve">and </w:t>
      </w:r>
      <w:r>
        <w:rPr>
          <w:i/>
        </w:rPr>
        <w:t>skills</w:t>
      </w:r>
      <w:r>
        <w:t xml:space="preserve"> is defined in an OECD project </w:t>
      </w:r>
      <w:r>
        <w:rPr>
          <w:lang w:val="en-US"/>
        </w:rPr>
        <w:t xml:space="preserve">as follows: “A competency is more than just knowledge and skills. It involves the ability to meet complex demands, by drawing on and mobilizing psychosocial resources (including skills and attitudes) in a particular context.” </w:t>
      </w:r>
    </w:p>
    <w:p w:rsidR="000E2E6B" w:rsidRPr="00EB3DCA" w:rsidRDefault="000E2E6B" w:rsidP="001A49C3">
      <w:pPr>
        <w:ind w:right="-323"/>
      </w:pPr>
    </w:p>
    <w:p w:rsidR="00AE2FE5" w:rsidRDefault="00B558A8" w:rsidP="001A49C3">
      <w:pPr>
        <w:ind w:right="-323"/>
      </w:pPr>
      <w:r>
        <w:t>In the widest and most recent definitions</w:t>
      </w:r>
      <w:r w:rsidR="004C296E">
        <w:t>, based on policy-related papers and reports</w:t>
      </w:r>
      <w:r>
        <w:t>, d</w:t>
      </w:r>
      <w:r w:rsidR="004E42C3" w:rsidRPr="009E17B9">
        <w:t>igital competence consists not only of digital skills but also social and emotional aspects for using and understanding digital device. The European Commission has defined digital competence as involving the confident and critical use of Information Society Technology for work, leisure and communication. Digital competence is grounded on basic skills in ICT, i.e. the use of computers to retrieve, assess, store, produce, present and exchange information, and to communicate and participate in collaborative networks via the Internet.</w:t>
      </w:r>
      <w:r w:rsidR="00A2221F">
        <w:t xml:space="preserve"> </w:t>
      </w:r>
    </w:p>
    <w:p w:rsidR="00AE2FE5" w:rsidRDefault="00AE2FE5" w:rsidP="001A49C3">
      <w:pPr>
        <w:ind w:right="-323"/>
      </w:pPr>
    </w:p>
    <w:p w:rsidR="00AE2FE5" w:rsidRDefault="00AE2FE5" w:rsidP="001A49C3">
      <w:pPr>
        <w:ind w:right="-323"/>
      </w:pPr>
    </w:p>
    <w:p w:rsidR="00AE2FE5" w:rsidRPr="009643E0" w:rsidRDefault="00AE2FE5" w:rsidP="001A49C3">
      <w:pPr>
        <w:ind w:right="-323"/>
        <w:rPr>
          <w:b/>
          <w:i/>
        </w:rPr>
      </w:pPr>
      <w:r w:rsidRPr="009643E0">
        <w:rPr>
          <w:b/>
          <w:i/>
        </w:rPr>
        <w:t xml:space="preserve">Digital competence and </w:t>
      </w:r>
      <w:r w:rsidR="00170E57">
        <w:rPr>
          <w:b/>
          <w:i/>
        </w:rPr>
        <w:t>its</w:t>
      </w:r>
      <w:r w:rsidR="00170E57" w:rsidRPr="009643E0">
        <w:rPr>
          <w:b/>
          <w:i/>
        </w:rPr>
        <w:t xml:space="preserve"> </w:t>
      </w:r>
      <w:r w:rsidRPr="009643E0">
        <w:rPr>
          <w:b/>
          <w:i/>
        </w:rPr>
        <w:t>connection to general competences</w:t>
      </w:r>
    </w:p>
    <w:p w:rsidR="00AE2FE5" w:rsidRDefault="00AE2FE5" w:rsidP="001A49C3">
      <w:pPr>
        <w:ind w:right="-323"/>
      </w:pPr>
    </w:p>
    <w:p w:rsidR="00137D85" w:rsidRDefault="00EF6A36" w:rsidP="001A49C3">
      <w:pPr>
        <w:ind w:right="-323"/>
      </w:pPr>
      <w:r>
        <w:t xml:space="preserve">OECD launched a project which provides a framework for guiding the longer-term extension of assessments into new competency domains. </w:t>
      </w:r>
      <w:r w:rsidR="004E42C3" w:rsidRPr="009E17B9">
        <w:t xml:space="preserve">In the </w:t>
      </w:r>
      <w:r>
        <w:t xml:space="preserve">project, </w:t>
      </w:r>
      <w:r w:rsidR="004E42C3" w:rsidRPr="009E17B9">
        <w:t xml:space="preserve">the key competencies for a successful life and a well-functioning society are classified in three broad categories: </w:t>
      </w:r>
    </w:p>
    <w:p w:rsidR="00137D85" w:rsidRDefault="004E42C3" w:rsidP="001A49C3">
      <w:pPr>
        <w:ind w:right="-323"/>
      </w:pPr>
      <w:r w:rsidRPr="009E17B9">
        <w:t xml:space="preserve">1) </w:t>
      </w:r>
      <w:r w:rsidR="009D5290">
        <w:t>U</w:t>
      </w:r>
      <w:r w:rsidRPr="009E17B9">
        <w:t xml:space="preserve">se tools interactively, </w:t>
      </w:r>
    </w:p>
    <w:p w:rsidR="00137D85" w:rsidRDefault="004E42C3" w:rsidP="001A49C3">
      <w:pPr>
        <w:ind w:right="-323"/>
      </w:pPr>
      <w:r w:rsidRPr="009E17B9">
        <w:t xml:space="preserve">2) </w:t>
      </w:r>
      <w:r w:rsidR="009D5290">
        <w:t>I</w:t>
      </w:r>
      <w:r w:rsidRPr="009E17B9">
        <w:t xml:space="preserve">nteract in heterogeneous groups, and </w:t>
      </w:r>
    </w:p>
    <w:p w:rsidR="00137D85" w:rsidRDefault="004E42C3" w:rsidP="001A49C3">
      <w:pPr>
        <w:ind w:right="-323"/>
      </w:pPr>
      <w:r w:rsidRPr="009E17B9">
        <w:t xml:space="preserve">3) </w:t>
      </w:r>
      <w:r w:rsidR="009D5290">
        <w:t>A</w:t>
      </w:r>
      <w:r w:rsidRPr="009E17B9">
        <w:t xml:space="preserve">ct autonomously. </w:t>
      </w:r>
    </w:p>
    <w:p w:rsidR="00137D85" w:rsidRDefault="00137D85" w:rsidP="001A49C3">
      <w:pPr>
        <w:ind w:right="-323"/>
      </w:pPr>
    </w:p>
    <w:p w:rsidR="009D5290" w:rsidRDefault="004E42C3" w:rsidP="001A49C3">
      <w:pPr>
        <w:ind w:right="-323"/>
      </w:pPr>
      <w:r w:rsidRPr="009E17B9">
        <w:t>Each of these key competencies implies the mobilization of knowledge, cognitive and practical skills, a</w:t>
      </w:r>
      <w:r>
        <w:t>s well as</w:t>
      </w:r>
      <w:r w:rsidRPr="009E17B9">
        <w:t xml:space="preserve"> social and </w:t>
      </w:r>
      <w:r w:rsidR="002B6769" w:rsidRPr="009E17B9">
        <w:t>behavioural</w:t>
      </w:r>
      <w:r w:rsidRPr="009E17B9">
        <w:t xml:space="preserve"> components including attitudes, emotions, values, and motivations. </w:t>
      </w:r>
      <w:r w:rsidR="009D5290">
        <w:t>The underlying part of the framework is reflective thought and action. Thinking reflectively demands relatively complex mental processes and requires the subject of thoug</w:t>
      </w:r>
      <w:r w:rsidR="00137D85">
        <w:t>ht process to become its object; reflectiveness implies the use of metacognitive skills, creative abilities and taking a critical stance.</w:t>
      </w:r>
    </w:p>
    <w:p w:rsidR="009D5290" w:rsidRDefault="009D5290" w:rsidP="001A49C3">
      <w:pPr>
        <w:ind w:right="-323"/>
      </w:pPr>
    </w:p>
    <w:p w:rsidR="004E42C3" w:rsidRDefault="004E42C3" w:rsidP="001A49C3">
      <w:pPr>
        <w:ind w:right="-323"/>
      </w:pPr>
      <w:r w:rsidRPr="009E17B9">
        <w:t xml:space="preserve">The first key competence, </w:t>
      </w:r>
      <w:r w:rsidR="002E5BFE">
        <w:t>U</w:t>
      </w:r>
      <w:r w:rsidRPr="009E17B9">
        <w:t xml:space="preserve">se tools interactively, </w:t>
      </w:r>
      <w:r w:rsidR="001276FD">
        <w:t xml:space="preserve">is close to digital competences. It </w:t>
      </w:r>
      <w:r w:rsidRPr="009E17B9">
        <w:t xml:space="preserve">means the ability to use technology with other people for communication, for working, for playing etc., which requires an awareness of new ways in which an individual can use technologies in his/her daily life. An individual should have the ability to make use of the potential of ICT to transfer the way of working, to access information, and to interact with others. </w:t>
      </w:r>
      <w:r w:rsidR="002B6769">
        <w:t xml:space="preserve">In the report, </w:t>
      </w:r>
      <w:r w:rsidR="00F24F30">
        <w:t xml:space="preserve">the </w:t>
      </w:r>
      <w:r w:rsidR="00137D85">
        <w:t xml:space="preserve">key competence is divided to the following </w:t>
      </w:r>
      <w:r w:rsidR="000F3360">
        <w:t>sub-</w:t>
      </w:r>
      <w:r w:rsidR="00137D85">
        <w:t xml:space="preserve">competencies: </w:t>
      </w:r>
    </w:p>
    <w:p w:rsidR="00137D85" w:rsidRDefault="00137D85" w:rsidP="001A49C3">
      <w:pPr>
        <w:ind w:right="-323"/>
      </w:pPr>
      <w:r>
        <w:t>1) Use language, symbols and texts interactively: the effective use of spoken and written language skills, computation and mathematical skills, in multiple situations.</w:t>
      </w:r>
    </w:p>
    <w:p w:rsidR="00137D85" w:rsidRDefault="00137D85" w:rsidP="001A49C3">
      <w:pPr>
        <w:ind w:right="-323"/>
      </w:pPr>
      <w:r>
        <w:t>2) Use knowledge and information interactively: requires to</w:t>
      </w:r>
    </w:p>
    <w:p w:rsidR="00137D85" w:rsidRDefault="00137D85" w:rsidP="001A49C3">
      <w:pPr>
        <w:ind w:right="-323"/>
      </w:pPr>
      <w:r>
        <w:t>- recognise and determine what is not known</w:t>
      </w:r>
    </w:p>
    <w:p w:rsidR="00137D85" w:rsidRDefault="00137D85" w:rsidP="00524F69">
      <w:pPr>
        <w:ind w:right="-323"/>
      </w:pPr>
      <w:r>
        <w:t>- identify, locate and access appropriate information sources</w:t>
      </w:r>
    </w:p>
    <w:p w:rsidR="00137D85" w:rsidRDefault="00137D85" w:rsidP="00524F69">
      <w:pPr>
        <w:ind w:right="-323"/>
      </w:pPr>
      <w:r>
        <w:t>- evaluate the quality, appropriateness and value of that information, as well as its sources; and</w:t>
      </w:r>
    </w:p>
    <w:p w:rsidR="00137D85" w:rsidRDefault="00137D85" w:rsidP="00524F69">
      <w:pPr>
        <w:ind w:right="-323"/>
      </w:pPr>
      <w:r>
        <w:t>- organise knowledge and information</w:t>
      </w:r>
    </w:p>
    <w:p w:rsidR="00137D85" w:rsidRDefault="00137D85" w:rsidP="001A49C3">
      <w:pPr>
        <w:ind w:right="-323"/>
      </w:pPr>
      <w:r>
        <w:t>3) Use technology interactively</w:t>
      </w:r>
      <w:r w:rsidR="001276FD">
        <w:t xml:space="preserve"> requires awareness of new ways in which individuals can use technologies in their daily life; to use the potential of ICT to transform the </w:t>
      </w:r>
      <w:r w:rsidR="00C8354D">
        <w:t>ways of working</w:t>
      </w:r>
      <w:r w:rsidR="001276FD">
        <w:t xml:space="preserve"> together, access</w:t>
      </w:r>
      <w:r w:rsidR="00C8354D">
        <w:t>ing</w:t>
      </w:r>
      <w:r w:rsidR="001276FD">
        <w:t xml:space="preserve"> information and interact</w:t>
      </w:r>
      <w:r w:rsidR="00C8354D">
        <w:t>ing</w:t>
      </w:r>
      <w:r w:rsidR="001276FD">
        <w:t xml:space="preserve"> with each other. </w:t>
      </w:r>
      <w:r w:rsidR="00C8354D">
        <w:t>We have</w:t>
      </w:r>
      <w:r w:rsidR="001276FD">
        <w:t xml:space="preserve"> to go beyond the basic technical skills </w:t>
      </w:r>
      <w:r w:rsidR="00C8354D">
        <w:t xml:space="preserve">that are </w:t>
      </w:r>
      <w:r w:rsidR="001276FD">
        <w:t xml:space="preserve">needed </w:t>
      </w:r>
      <w:r w:rsidR="00C8354D">
        <w:t xml:space="preserve">only to </w:t>
      </w:r>
      <w:r w:rsidR="001276FD">
        <w:t xml:space="preserve">use the Internet, send e-mails and so on. </w:t>
      </w:r>
    </w:p>
    <w:p w:rsidR="00693C42" w:rsidRDefault="00693C42" w:rsidP="00693C42">
      <w:pPr>
        <w:autoSpaceDE w:val="0"/>
        <w:autoSpaceDN w:val="0"/>
        <w:adjustRightInd w:val="0"/>
        <w:rPr>
          <w:rFonts w:ascii="Helvetica" w:eastAsiaTheme="minorHAnsi" w:hAnsi="Helvetica" w:cs="Helvetica"/>
          <w:color w:val="000000"/>
          <w:sz w:val="18"/>
          <w:szCs w:val="18"/>
          <w:lang w:val="en-US"/>
        </w:rPr>
      </w:pPr>
    </w:p>
    <w:p w:rsidR="001B1B6D" w:rsidRPr="001B1B6D" w:rsidRDefault="001B1B6D" w:rsidP="001B1B6D">
      <w:pPr>
        <w:ind w:right="-323"/>
      </w:pPr>
      <w:r w:rsidRPr="00351D72">
        <w:t xml:space="preserve">European Union </w:t>
      </w:r>
      <w:r w:rsidRPr="00F90288">
        <w:t>has created a framework for key competences for lifelong learning in a</w:t>
      </w:r>
      <w:r w:rsidRPr="001B1B6D">
        <w:t xml:space="preserve"> knowledge society</w:t>
      </w:r>
      <w:r>
        <w:t>,</w:t>
      </w:r>
      <w:r w:rsidRPr="001B1B6D">
        <w:t xml:space="preserve"> </w:t>
      </w:r>
      <w:r>
        <w:t xml:space="preserve">in which </w:t>
      </w:r>
      <w:r w:rsidRPr="001B1B6D">
        <w:t xml:space="preserve">eight key competences </w:t>
      </w:r>
      <w:r>
        <w:t>are identified and defined. These are</w:t>
      </w:r>
    </w:p>
    <w:p w:rsidR="001B1B6D" w:rsidRPr="001B1B6D" w:rsidRDefault="001B1B6D" w:rsidP="001B1B6D">
      <w:pPr>
        <w:ind w:right="-323"/>
      </w:pPr>
      <w:r w:rsidRPr="001B1B6D">
        <w:t xml:space="preserve">1. communication in the mother tongue; </w:t>
      </w:r>
    </w:p>
    <w:p w:rsidR="001B1B6D" w:rsidRPr="001B1B6D" w:rsidRDefault="001B1B6D" w:rsidP="001B1B6D">
      <w:pPr>
        <w:ind w:right="-323"/>
      </w:pPr>
      <w:r w:rsidRPr="001B1B6D">
        <w:t xml:space="preserve">2. communication in foreign languages; </w:t>
      </w:r>
    </w:p>
    <w:p w:rsidR="001B1B6D" w:rsidRPr="001B1B6D" w:rsidRDefault="001B1B6D" w:rsidP="001B1B6D">
      <w:pPr>
        <w:ind w:right="-323"/>
      </w:pPr>
      <w:r w:rsidRPr="001B1B6D">
        <w:t xml:space="preserve">3. mathematical competence and basic competences in science and technology; </w:t>
      </w:r>
    </w:p>
    <w:p w:rsidR="001B1B6D" w:rsidRPr="001B1B6D" w:rsidRDefault="001B1B6D" w:rsidP="001B1B6D">
      <w:pPr>
        <w:ind w:right="-323"/>
      </w:pPr>
      <w:r w:rsidRPr="001B1B6D">
        <w:t xml:space="preserve">4. digital competence; </w:t>
      </w:r>
    </w:p>
    <w:p w:rsidR="001B1B6D" w:rsidRPr="001B1B6D" w:rsidRDefault="001B1B6D" w:rsidP="001B1B6D">
      <w:pPr>
        <w:ind w:right="-323"/>
      </w:pPr>
      <w:r w:rsidRPr="001B1B6D">
        <w:t xml:space="preserve">5. learning to learn; </w:t>
      </w:r>
    </w:p>
    <w:p w:rsidR="001B1B6D" w:rsidRPr="001B1B6D" w:rsidRDefault="001B1B6D" w:rsidP="001B1B6D">
      <w:pPr>
        <w:ind w:right="-323"/>
      </w:pPr>
      <w:r w:rsidRPr="001B1B6D">
        <w:t xml:space="preserve">6. social and civic competences; </w:t>
      </w:r>
    </w:p>
    <w:p w:rsidR="001B1B6D" w:rsidRPr="001B1B6D" w:rsidRDefault="001B1B6D" w:rsidP="001B1B6D">
      <w:pPr>
        <w:ind w:right="-323"/>
      </w:pPr>
      <w:r w:rsidRPr="001B1B6D">
        <w:t xml:space="preserve">7. sense of initiative and entrepreneurship; </w:t>
      </w:r>
    </w:p>
    <w:p w:rsidR="001B1B6D" w:rsidRPr="001B1B6D" w:rsidRDefault="001B1B6D" w:rsidP="001B1B6D">
      <w:pPr>
        <w:ind w:right="-323"/>
      </w:pPr>
      <w:r w:rsidRPr="001B1B6D">
        <w:t xml:space="preserve">8. cultural awareness and expression. </w:t>
      </w:r>
    </w:p>
    <w:p w:rsidR="00FC0EEA" w:rsidRPr="007019CF" w:rsidRDefault="00FC0EEA" w:rsidP="001A49C3">
      <w:pPr>
        <w:ind w:right="-323"/>
      </w:pPr>
    </w:p>
    <w:p w:rsidR="007019CF" w:rsidRDefault="007019CF" w:rsidP="001A49C3">
      <w:pPr>
        <w:ind w:right="-323"/>
        <w:rPr>
          <w:b/>
          <w:i/>
          <w:lang w:val="en-US"/>
        </w:rPr>
      </w:pPr>
    </w:p>
    <w:p w:rsidR="00966B0A" w:rsidRDefault="00367B91" w:rsidP="001A49C3">
      <w:pPr>
        <w:ind w:right="-323"/>
        <w:rPr>
          <w:b/>
          <w:i/>
          <w:lang w:val="en-US"/>
        </w:rPr>
      </w:pPr>
      <w:r>
        <w:rPr>
          <w:b/>
          <w:i/>
          <w:lang w:val="en-US"/>
        </w:rPr>
        <w:t xml:space="preserve">Examples of related </w:t>
      </w:r>
      <w:r w:rsidR="00AE2FE5">
        <w:rPr>
          <w:b/>
          <w:i/>
          <w:lang w:val="en-US"/>
        </w:rPr>
        <w:t>concepts</w:t>
      </w:r>
    </w:p>
    <w:p w:rsidR="00367B91" w:rsidRDefault="00367B91" w:rsidP="001A49C3">
      <w:pPr>
        <w:ind w:right="-323"/>
        <w:rPr>
          <w:b/>
          <w:i/>
          <w:lang w:val="en-US"/>
        </w:rPr>
      </w:pPr>
    </w:p>
    <w:p w:rsidR="004E4044" w:rsidRPr="004E4044" w:rsidRDefault="004E4044" w:rsidP="004E4044">
      <w:pPr>
        <w:ind w:right="-323"/>
        <w:rPr>
          <w:i/>
          <w:lang w:val="en-US"/>
        </w:rPr>
      </w:pPr>
      <w:r w:rsidRPr="004E4044">
        <w:rPr>
          <w:i/>
          <w:lang w:val="en-US"/>
        </w:rPr>
        <w:t>1. Digital literacy</w:t>
      </w:r>
    </w:p>
    <w:p w:rsidR="004E4044" w:rsidRPr="004E4044" w:rsidRDefault="004E4044" w:rsidP="001A49C3">
      <w:pPr>
        <w:ind w:right="-323"/>
        <w:rPr>
          <w:b/>
          <w:lang w:val="en-US"/>
        </w:rPr>
      </w:pPr>
    </w:p>
    <w:p w:rsidR="00EB17FA" w:rsidRPr="00BE2393" w:rsidRDefault="006157A1" w:rsidP="001A49C3">
      <w:pPr>
        <w:ind w:right="-323"/>
      </w:pPr>
      <w:r w:rsidRPr="006157A1">
        <w:t xml:space="preserve">An example </w:t>
      </w:r>
      <w:r w:rsidR="00C8354D">
        <w:t>of a</w:t>
      </w:r>
      <w:r>
        <w:t xml:space="preserve"> concept use</w:t>
      </w:r>
      <w:r w:rsidR="00AE2FE5">
        <w:t>d</w:t>
      </w:r>
      <w:r>
        <w:t xml:space="preserve"> </w:t>
      </w:r>
      <w:r w:rsidR="00AE2FE5">
        <w:t xml:space="preserve">close </w:t>
      </w:r>
      <w:r w:rsidR="00E4046F">
        <w:t xml:space="preserve">to digital competence </w:t>
      </w:r>
      <w:r w:rsidR="00AE2FE5">
        <w:t xml:space="preserve">and </w:t>
      </w:r>
      <w:r w:rsidR="00E4046F">
        <w:t>often</w:t>
      </w:r>
      <w:r w:rsidR="00AE2FE5">
        <w:t xml:space="preserve"> as a synonym</w:t>
      </w:r>
      <w:r>
        <w:t xml:space="preserve"> </w:t>
      </w:r>
      <w:r w:rsidR="00AE2FE5">
        <w:t>is</w:t>
      </w:r>
      <w:r>
        <w:t xml:space="preserve"> </w:t>
      </w:r>
      <w:r>
        <w:rPr>
          <w:i/>
        </w:rPr>
        <w:t>d</w:t>
      </w:r>
      <w:r w:rsidR="004E42C3" w:rsidRPr="009E17B9">
        <w:rPr>
          <w:i/>
        </w:rPr>
        <w:t>igital literacy</w:t>
      </w:r>
      <w:r>
        <w:rPr>
          <w:i/>
        </w:rPr>
        <w:t>.</w:t>
      </w:r>
      <w:r>
        <w:t xml:space="preserve"> The</w:t>
      </w:r>
      <w:r w:rsidR="00BE2393">
        <w:t xml:space="preserve"> </w:t>
      </w:r>
      <w:r w:rsidR="00AE2FE5">
        <w:t>elaboration</w:t>
      </w:r>
      <w:r>
        <w:t xml:space="preserve"> o</w:t>
      </w:r>
      <w:r w:rsidR="00367B91">
        <w:t>f</w:t>
      </w:r>
      <w:r>
        <w:t xml:space="preserve"> this </w:t>
      </w:r>
      <w:r w:rsidR="00AE2FE5">
        <w:t>concept</w:t>
      </w:r>
      <w:r>
        <w:t xml:space="preserve"> is connected </w:t>
      </w:r>
      <w:r w:rsidR="00AE2FE5">
        <w:t xml:space="preserve">both </w:t>
      </w:r>
      <w:r>
        <w:t xml:space="preserve">to traditional literacy as well as </w:t>
      </w:r>
      <w:r w:rsidR="00C8354D">
        <w:t xml:space="preserve">to </w:t>
      </w:r>
      <w:r>
        <w:t>media</w:t>
      </w:r>
      <w:r w:rsidR="004E42C3" w:rsidRPr="009E17B9">
        <w:t xml:space="preserve"> </w:t>
      </w:r>
      <w:r>
        <w:t xml:space="preserve">studies. </w:t>
      </w:r>
      <w:r w:rsidR="00FC0EEA">
        <w:t xml:space="preserve">An example of such a definition is the </w:t>
      </w:r>
      <w:r w:rsidR="00092BB0">
        <w:t>following</w:t>
      </w:r>
      <w:r w:rsidR="00FC0EEA">
        <w:t xml:space="preserve">: Digital literacy represents a person’s ability to perform tasks effectively in a digital environment; </w:t>
      </w:r>
      <w:r w:rsidR="00FC0EEA" w:rsidRPr="002E5BFE">
        <w:rPr>
          <w:i/>
        </w:rPr>
        <w:t>digital</w:t>
      </w:r>
      <w:r w:rsidR="00FC0EEA">
        <w:t xml:space="preserve"> means information represented in numeric form and primarily use by a computer, and </w:t>
      </w:r>
      <w:r w:rsidR="00FC0EEA">
        <w:rPr>
          <w:i/>
        </w:rPr>
        <w:t>l</w:t>
      </w:r>
      <w:r w:rsidR="00FC0EEA" w:rsidRPr="002E5BFE">
        <w:rPr>
          <w:i/>
        </w:rPr>
        <w:t>iteracy</w:t>
      </w:r>
      <w:r w:rsidR="00FC0EEA">
        <w:t xml:space="preserve"> includes the ability to read and interpret media, to reproduce data and images through </w:t>
      </w:r>
      <w:r w:rsidR="00EB17FA">
        <w:t>digital manipulation and to evaluate and apply new knowledge gained from digital environments</w:t>
      </w:r>
      <w:r w:rsidR="00092BB0">
        <w:t>.</w:t>
      </w:r>
      <w:r w:rsidR="000F3360">
        <w:t xml:space="preserve"> </w:t>
      </w:r>
      <w:r w:rsidR="000A65C5">
        <w:t>T</w:t>
      </w:r>
      <w:r w:rsidR="00E4046F">
        <w:t xml:space="preserve">he concept is </w:t>
      </w:r>
      <w:r w:rsidR="000A65C5">
        <w:t xml:space="preserve">also </w:t>
      </w:r>
      <w:r w:rsidR="00E4046F">
        <w:t xml:space="preserve">used </w:t>
      </w:r>
      <w:r w:rsidR="00E4046F">
        <w:lastRenderedPageBreak/>
        <w:t>to describe our engagements with digital technologies as they mediate many of our social interactions</w:t>
      </w:r>
      <w:r w:rsidR="00092BB0">
        <w:t>.</w:t>
      </w:r>
    </w:p>
    <w:p w:rsidR="00EB17FA" w:rsidRDefault="00EB17FA" w:rsidP="001A49C3">
      <w:pPr>
        <w:ind w:right="-323"/>
      </w:pPr>
    </w:p>
    <w:p w:rsidR="006157A1" w:rsidRDefault="00D3657B" w:rsidP="00524F69">
      <w:pPr>
        <w:ind w:right="-323"/>
      </w:pPr>
      <w:r w:rsidRPr="009E17B9">
        <w:t>There are several approaches to digital literacy, and several ways of defining the concept</w:t>
      </w:r>
      <w:r>
        <w:t>;</w:t>
      </w:r>
      <w:r w:rsidRPr="009E17B9">
        <w:t xml:space="preserve"> even increasing fuzziness of the concepts </w:t>
      </w:r>
      <w:r w:rsidRPr="00BE2393">
        <w:rPr>
          <w:i/>
        </w:rPr>
        <w:t>text</w:t>
      </w:r>
      <w:r w:rsidRPr="009E17B9">
        <w:t xml:space="preserve"> and </w:t>
      </w:r>
      <w:r w:rsidRPr="00BE2393">
        <w:rPr>
          <w:i/>
        </w:rPr>
        <w:t>literacy</w:t>
      </w:r>
      <w:r w:rsidR="00092BB0">
        <w:t>. T</w:t>
      </w:r>
      <w:r w:rsidR="004E42C3">
        <w:t xml:space="preserve">he change of printed text to digital “texts” is a profound change also concerning participation in the open and interactive literacy culture. </w:t>
      </w:r>
      <w:r w:rsidR="00FC1EA1">
        <w:t xml:space="preserve">It is typical to see digital literacy in a wide and general way; for example, </w:t>
      </w:r>
      <w:r w:rsidR="004E42C3" w:rsidRPr="00F01819">
        <w:t>as “skills, knowledge and attitudes in using digital media to be</w:t>
      </w:r>
      <w:r w:rsidR="004E42C3">
        <w:t xml:space="preserve"> </w:t>
      </w:r>
      <w:r w:rsidR="004E42C3" w:rsidRPr="00F01819">
        <w:t xml:space="preserve">able to master the challenges in the learning society”. </w:t>
      </w:r>
      <w:r w:rsidR="00092BB0">
        <w:t>Another</w:t>
      </w:r>
      <w:r w:rsidR="004C5A26">
        <w:t xml:space="preserve"> broad meaning </w:t>
      </w:r>
      <w:r w:rsidR="00092BB0">
        <w:t xml:space="preserve"> is that</w:t>
      </w:r>
      <w:r w:rsidR="004C5A26">
        <w:t xml:space="preserve"> digital literacy </w:t>
      </w:r>
      <w:r w:rsidR="00092BB0">
        <w:t>consists</w:t>
      </w:r>
      <w:r w:rsidR="004C5A26">
        <w:t xml:space="preserve"> of five major digital skills: photo-visual skills (“reading” instructions from graphical displays), reproduction skills (utilizing digital reproduction to create new, meaningful materials from existing ones), branching skills (constructing knowledge from non-linear, hypertextual navigation), information skills (evaluating the quality and validity of information), socio-emotional skills (understanding the “rules” that prevail in cyberspace and applying this understanding in online cyberspace communication</w:t>
      </w:r>
      <w:r w:rsidR="008D7553">
        <w:t xml:space="preserve">, and </w:t>
      </w:r>
      <w:r w:rsidR="00080803">
        <w:t>real-time thinking skill (the ability to process and evaluate large volumes of information in real time</w:t>
      </w:r>
      <w:r w:rsidR="00A712D5">
        <w:t>)</w:t>
      </w:r>
      <w:r w:rsidR="000E7357">
        <w:t>.</w:t>
      </w:r>
      <w:r w:rsidR="00080803">
        <w:t xml:space="preserve"> </w:t>
      </w:r>
    </w:p>
    <w:p w:rsidR="008624C7" w:rsidRDefault="008624C7" w:rsidP="001A49C3">
      <w:pPr>
        <w:ind w:right="-323"/>
      </w:pPr>
    </w:p>
    <w:p w:rsidR="00FF53C7" w:rsidRDefault="004E42C3" w:rsidP="001A49C3">
      <w:pPr>
        <w:ind w:right="-323"/>
      </w:pPr>
      <w:r>
        <w:t xml:space="preserve">Another way of defining the concept is to broaden the traditional concept of </w:t>
      </w:r>
      <w:r w:rsidRPr="009E17B9">
        <w:t>literacy</w:t>
      </w:r>
      <w:r>
        <w:t xml:space="preserve"> and investigate what kind of new features digitalism bri</w:t>
      </w:r>
      <w:r w:rsidR="00092BB0">
        <w:t>ngs to the content of literacy</w:t>
      </w:r>
      <w:r w:rsidR="00A712D5">
        <w:t>. In those definitions it is typical</w:t>
      </w:r>
      <w:r w:rsidRPr="009E17B9">
        <w:t xml:space="preserve"> to place written presentation at the heart of any definition of digital literacy</w:t>
      </w:r>
      <w:r w:rsidR="00092BB0">
        <w:t xml:space="preserve">, </w:t>
      </w:r>
      <w:r w:rsidRPr="009E17B9">
        <w:t xml:space="preserve">mediated by new technology. </w:t>
      </w:r>
      <w:r w:rsidR="00092BB0">
        <w:t>An addition to digital literacy is</w:t>
      </w:r>
      <w:r w:rsidRPr="009E17B9">
        <w:t xml:space="preserve"> </w:t>
      </w:r>
      <w:r w:rsidRPr="009E17B9">
        <w:rPr>
          <w:i/>
        </w:rPr>
        <w:t>critical digital literacy</w:t>
      </w:r>
      <w:r w:rsidRPr="009E17B9">
        <w:t xml:space="preserve"> </w:t>
      </w:r>
      <w:r w:rsidR="00092BB0">
        <w:t>which emphasizes</w:t>
      </w:r>
      <w:r w:rsidRPr="009E17B9">
        <w:t xml:space="preserve"> the responsibility to provide the young with tools and understanding to interpret the constructed nature of popular culture and to investigate it critically. </w:t>
      </w:r>
      <w:r>
        <w:t>It is obvious that good digital skills are based on such academic skills as reading and writing. Several researchers</w:t>
      </w:r>
      <w:r w:rsidR="00092BB0">
        <w:t xml:space="preserve"> </w:t>
      </w:r>
      <w:r w:rsidRPr="009E17B9">
        <w:t xml:space="preserve">emphasize that </w:t>
      </w:r>
      <w:r w:rsidRPr="00E273C4">
        <w:t>digital literacy should not be about</w:t>
      </w:r>
      <w:r>
        <w:t xml:space="preserve"> </w:t>
      </w:r>
      <w:r w:rsidRPr="00E273C4">
        <w:t>replacing existing literacies: reading, writing and numeracy</w:t>
      </w:r>
      <w:r>
        <w:t xml:space="preserve"> </w:t>
      </w:r>
      <w:r w:rsidRPr="00E273C4">
        <w:t xml:space="preserve">are crucial skills for full participation in a digital society. </w:t>
      </w:r>
      <w:r>
        <w:t>However, the content</w:t>
      </w:r>
      <w:r w:rsidR="008D7553">
        <w:t xml:space="preserve"> and the </w:t>
      </w:r>
      <w:r w:rsidR="00AF2669">
        <w:t>scope</w:t>
      </w:r>
      <w:r>
        <w:t xml:space="preserve"> of basic digital skills needs to be changed. </w:t>
      </w:r>
    </w:p>
    <w:p w:rsidR="00FF53C7" w:rsidRDefault="00FF53C7" w:rsidP="001A49C3">
      <w:pPr>
        <w:ind w:right="-323"/>
      </w:pPr>
    </w:p>
    <w:p w:rsidR="004E4044" w:rsidRPr="004E4044" w:rsidRDefault="004E4044" w:rsidP="001A49C3">
      <w:pPr>
        <w:ind w:right="-323"/>
        <w:rPr>
          <w:i/>
        </w:rPr>
      </w:pPr>
      <w:r w:rsidRPr="004E4044">
        <w:rPr>
          <w:i/>
          <w:lang w:val="en-US"/>
        </w:rPr>
        <w:t xml:space="preserve">2.  </w:t>
      </w:r>
      <w:r w:rsidRPr="004E4044">
        <w:rPr>
          <w:i/>
        </w:rPr>
        <w:t>Literacy skills for the twenty-first century</w:t>
      </w:r>
    </w:p>
    <w:p w:rsidR="004E4044" w:rsidRDefault="004E4044" w:rsidP="001A49C3">
      <w:pPr>
        <w:ind w:right="-323"/>
        <w:rPr>
          <w:b/>
          <w:lang w:val="en-US"/>
        </w:rPr>
      </w:pPr>
    </w:p>
    <w:p w:rsidR="008A3FCB" w:rsidRDefault="00BD74ED" w:rsidP="001A49C3">
      <w:pPr>
        <w:ind w:right="-323"/>
      </w:pPr>
      <w:r>
        <w:t xml:space="preserve">Close to </w:t>
      </w:r>
      <w:r>
        <w:rPr>
          <w:i/>
        </w:rPr>
        <w:t xml:space="preserve">digital competence </w:t>
      </w:r>
      <w:r>
        <w:t xml:space="preserve">(or skills) are </w:t>
      </w:r>
      <w:r w:rsidRPr="00BD74ED">
        <w:rPr>
          <w:i/>
        </w:rPr>
        <w:t>literacy skills for the twenty-first century</w:t>
      </w:r>
      <w:r w:rsidR="00FB44FB">
        <w:t xml:space="preserve">, sometimes also </w:t>
      </w:r>
      <w:r w:rsidR="00AF2669">
        <w:t xml:space="preserve">the form </w:t>
      </w:r>
      <w:r>
        <w:rPr>
          <w:i/>
        </w:rPr>
        <w:t>21-century skills</w:t>
      </w:r>
      <w:r w:rsidR="00AF2669">
        <w:rPr>
          <w:i/>
        </w:rPr>
        <w:t xml:space="preserve"> </w:t>
      </w:r>
      <w:r w:rsidR="00AF2669" w:rsidRPr="00AF2669">
        <w:t>is used</w:t>
      </w:r>
      <w:r>
        <w:rPr>
          <w:i/>
        </w:rPr>
        <w:t xml:space="preserve">. </w:t>
      </w:r>
      <w:r w:rsidR="00092BB0">
        <w:t>These</w:t>
      </w:r>
      <w:r>
        <w:t xml:space="preserve"> skills </w:t>
      </w:r>
      <w:r w:rsidR="00AF2669">
        <w:t xml:space="preserve">are defined to </w:t>
      </w:r>
      <w:r>
        <w:t>enable participation in the new communities emerging within a networked society</w:t>
      </w:r>
      <w:r w:rsidR="00AF2669">
        <w:t>. A</w:t>
      </w:r>
      <w:r w:rsidR="000662DC">
        <w:t>ccording to one definition, these</w:t>
      </w:r>
      <w:r w:rsidR="008A3FCB">
        <w:t xml:space="preserve"> consist of:</w:t>
      </w:r>
    </w:p>
    <w:p w:rsidR="00BD74ED" w:rsidRPr="00EF3D1E" w:rsidRDefault="008A3FCB" w:rsidP="00827D16">
      <w:pPr>
        <w:pStyle w:val="ListParagraph"/>
        <w:numPr>
          <w:ilvl w:val="0"/>
          <w:numId w:val="9"/>
        </w:numPr>
        <w:spacing w:line="240" w:lineRule="auto"/>
        <w:ind w:right="-323"/>
        <w:rPr>
          <w:rFonts w:ascii="Times New Roman" w:hAnsi="Times New Roman" w:cs="Times New Roman"/>
          <w:sz w:val="24"/>
          <w:szCs w:val="24"/>
          <w:lang w:val="en-US"/>
        </w:rPr>
      </w:pPr>
      <w:r w:rsidRPr="00EF3D1E">
        <w:rPr>
          <w:rFonts w:ascii="Times New Roman" w:hAnsi="Times New Roman" w:cs="Times New Roman"/>
          <w:sz w:val="24"/>
          <w:szCs w:val="24"/>
          <w:lang w:val="en-US"/>
        </w:rPr>
        <w:t xml:space="preserve">play (the capacity to experiment with the surroundings as a form of problem-solving), </w:t>
      </w:r>
    </w:p>
    <w:p w:rsidR="008A3FCB" w:rsidRPr="00EF3D1E" w:rsidRDefault="008A3FCB" w:rsidP="00827D16">
      <w:pPr>
        <w:pStyle w:val="ListParagraph"/>
        <w:numPr>
          <w:ilvl w:val="0"/>
          <w:numId w:val="9"/>
        </w:numPr>
        <w:spacing w:line="240" w:lineRule="auto"/>
        <w:ind w:right="-323"/>
        <w:rPr>
          <w:rFonts w:ascii="Times New Roman" w:hAnsi="Times New Roman" w:cs="Times New Roman"/>
          <w:sz w:val="24"/>
          <w:szCs w:val="24"/>
          <w:lang w:val="en-US"/>
        </w:rPr>
      </w:pPr>
      <w:r w:rsidRPr="00EF3D1E">
        <w:rPr>
          <w:rFonts w:ascii="Times New Roman" w:hAnsi="Times New Roman" w:cs="Times New Roman"/>
          <w:sz w:val="24"/>
          <w:szCs w:val="24"/>
          <w:lang w:val="en-US"/>
        </w:rPr>
        <w:t>performance (the ability to adopt alternative identities for the purpose of improvisation and discovery)</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sidRPr="008A3FCB">
        <w:rPr>
          <w:rFonts w:ascii="Times New Roman" w:hAnsi="Times New Roman" w:cs="Times New Roman"/>
          <w:sz w:val="24"/>
          <w:szCs w:val="24"/>
          <w:lang w:val="en-US"/>
        </w:rPr>
        <w:t>simulation (the ability to interpret and construct dynamic models of real world processes)</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Pr>
          <w:rFonts w:ascii="Times New Roman" w:hAnsi="Times New Roman" w:cs="Times New Roman"/>
          <w:sz w:val="24"/>
          <w:szCs w:val="24"/>
          <w:lang w:val="en-US"/>
        </w:rPr>
        <w:t>appropriation (the ability to meaningfully sample and remix media content)</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Pr>
          <w:rFonts w:ascii="Times New Roman" w:hAnsi="Times New Roman" w:cs="Times New Roman"/>
          <w:sz w:val="24"/>
          <w:szCs w:val="24"/>
          <w:lang w:val="en-US"/>
        </w:rPr>
        <w:t>multitasking (the ability to scan one’s environment and shift focus)</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Pr>
          <w:rFonts w:ascii="Times New Roman" w:hAnsi="Times New Roman" w:cs="Times New Roman"/>
          <w:sz w:val="24"/>
          <w:szCs w:val="24"/>
          <w:lang w:val="en-US"/>
        </w:rPr>
        <w:t>distributed cognition (the ability to interact meaningfully with tools that expand mental capacities)</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Pr>
          <w:rFonts w:ascii="Times New Roman" w:hAnsi="Times New Roman" w:cs="Times New Roman"/>
          <w:sz w:val="24"/>
          <w:szCs w:val="24"/>
          <w:lang w:val="en-US"/>
        </w:rPr>
        <w:t>collective intelligence (the ability to pool knowledge and compare notes with others toward a common goal)</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Pr>
          <w:rFonts w:ascii="Times New Roman" w:hAnsi="Times New Roman" w:cs="Times New Roman"/>
          <w:sz w:val="24"/>
          <w:szCs w:val="24"/>
          <w:lang w:val="en-US"/>
        </w:rPr>
        <w:t>judgment (the ability to evaluate the reliability and credibility of different information sources)</w:t>
      </w:r>
    </w:p>
    <w:p w:rsidR="008A3FCB" w:rsidRDefault="00827D16" w:rsidP="00827D16">
      <w:pPr>
        <w:pStyle w:val="ListParagraph"/>
        <w:numPr>
          <w:ilvl w:val="0"/>
          <w:numId w:val="9"/>
        </w:numPr>
        <w:spacing w:line="240" w:lineRule="auto"/>
        <w:ind w:right="-323"/>
        <w:rPr>
          <w:rFonts w:ascii="Times New Roman" w:hAnsi="Times New Roman" w:cs="Times New Roman"/>
          <w:sz w:val="24"/>
          <w:szCs w:val="24"/>
          <w:lang w:val="en-US"/>
        </w:rPr>
      </w:pPr>
      <w:r w:rsidRPr="00827D16">
        <w:rPr>
          <w:rFonts w:ascii="Times New Roman" w:hAnsi="Times New Roman" w:cs="Times New Roman"/>
          <w:sz w:val="24"/>
          <w:szCs w:val="24"/>
          <w:lang w:val="en-US"/>
        </w:rPr>
        <w:t>transmedia navigation (the ability to follow the flow of stories and inf</w:t>
      </w:r>
      <w:r>
        <w:rPr>
          <w:rFonts w:ascii="Times New Roman" w:hAnsi="Times New Roman" w:cs="Times New Roman"/>
          <w:sz w:val="24"/>
          <w:szCs w:val="24"/>
          <w:lang w:val="en-US"/>
        </w:rPr>
        <w:t>ormation across multiple modali</w:t>
      </w:r>
      <w:r w:rsidRPr="00827D16">
        <w:rPr>
          <w:rFonts w:ascii="Times New Roman" w:hAnsi="Times New Roman" w:cs="Times New Roman"/>
          <w:sz w:val="24"/>
          <w:szCs w:val="24"/>
          <w:lang w:val="en-US"/>
        </w:rPr>
        <w:t>ties</w:t>
      </w:r>
    </w:p>
    <w:p w:rsidR="00827D16" w:rsidRDefault="00827D16" w:rsidP="00827D16">
      <w:pPr>
        <w:pStyle w:val="ListParagraph"/>
        <w:numPr>
          <w:ilvl w:val="0"/>
          <w:numId w:val="9"/>
        </w:numPr>
        <w:spacing w:line="240" w:lineRule="auto"/>
        <w:ind w:right="-323"/>
        <w:rPr>
          <w:rFonts w:ascii="Times New Roman" w:hAnsi="Times New Roman" w:cs="Times New Roman"/>
          <w:sz w:val="24"/>
          <w:szCs w:val="24"/>
          <w:lang w:val="en-US"/>
        </w:rPr>
      </w:pPr>
      <w:r>
        <w:rPr>
          <w:rFonts w:ascii="Times New Roman" w:hAnsi="Times New Roman" w:cs="Times New Roman"/>
          <w:sz w:val="24"/>
          <w:szCs w:val="24"/>
          <w:lang w:val="en-US"/>
        </w:rPr>
        <w:t>networking (the ability to search for, synthetisize and disseminate information</w:t>
      </w:r>
    </w:p>
    <w:p w:rsidR="004E42C3" w:rsidRPr="009A53FF" w:rsidRDefault="00827D16" w:rsidP="001A49C3">
      <w:pPr>
        <w:pStyle w:val="ListParagraph"/>
        <w:numPr>
          <w:ilvl w:val="0"/>
          <w:numId w:val="9"/>
        </w:numPr>
        <w:spacing w:line="240" w:lineRule="auto"/>
        <w:ind w:right="-323"/>
        <w:rPr>
          <w:rFonts w:ascii="Times New Roman" w:hAnsi="Times New Roman" w:cs="Times New Roman"/>
          <w:sz w:val="24"/>
          <w:szCs w:val="24"/>
          <w:lang w:val="en-US"/>
        </w:rPr>
      </w:pPr>
      <w:r>
        <w:rPr>
          <w:rFonts w:ascii="Times New Roman" w:hAnsi="Times New Roman" w:cs="Times New Roman"/>
          <w:sz w:val="24"/>
          <w:szCs w:val="24"/>
          <w:lang w:val="en-US"/>
        </w:rPr>
        <w:lastRenderedPageBreak/>
        <w:t>negotiation (the ability to travel across diverse communities, discerning and respecting multiple perspectives, and grasping and following alternative norms)</w:t>
      </w:r>
      <w:r w:rsidR="009A53FF">
        <w:rPr>
          <w:rFonts w:ascii="Times New Roman" w:hAnsi="Times New Roman" w:cs="Times New Roman"/>
          <w:sz w:val="24"/>
          <w:szCs w:val="24"/>
          <w:lang w:val="en-US"/>
        </w:rPr>
        <w:t>.</w:t>
      </w:r>
    </w:p>
    <w:p w:rsidR="00AF2669" w:rsidRDefault="00AF2669" w:rsidP="001A49C3">
      <w:pPr>
        <w:ind w:right="-323"/>
        <w:rPr>
          <w:b/>
          <w:i/>
        </w:rPr>
      </w:pPr>
    </w:p>
    <w:p w:rsidR="004C296E" w:rsidRDefault="004C296E" w:rsidP="001A49C3">
      <w:pPr>
        <w:ind w:right="-323"/>
        <w:rPr>
          <w:b/>
          <w:i/>
        </w:rPr>
      </w:pPr>
      <w:r>
        <w:rPr>
          <w:b/>
          <w:i/>
        </w:rPr>
        <w:t xml:space="preserve">Investigating digital </w:t>
      </w:r>
      <w:r w:rsidR="00E90856">
        <w:rPr>
          <w:b/>
          <w:i/>
        </w:rPr>
        <w:t xml:space="preserve">competence </w:t>
      </w:r>
    </w:p>
    <w:p w:rsidR="004C296E" w:rsidRDefault="004C296E" w:rsidP="001A49C3">
      <w:pPr>
        <w:ind w:right="-323"/>
      </w:pPr>
      <w:r>
        <w:t xml:space="preserve"> </w:t>
      </w:r>
      <w:r>
        <w:br/>
        <w:t xml:space="preserve">One reason for the missing definition </w:t>
      </w:r>
      <w:r w:rsidR="003473ED">
        <w:t xml:space="preserve">of </w:t>
      </w:r>
      <w:r>
        <w:t xml:space="preserve">digital </w:t>
      </w:r>
      <w:r w:rsidR="00E90856">
        <w:t>competence</w:t>
      </w:r>
      <w:r>
        <w:t xml:space="preserve"> is the limited amount of studies that measure the digital </w:t>
      </w:r>
      <w:r w:rsidR="00E90856">
        <w:t>competence (or digital skills)</w:t>
      </w:r>
      <w:r>
        <w:t xml:space="preserve">. </w:t>
      </w:r>
      <w:r w:rsidR="00092BB0">
        <w:t>The</w:t>
      </w:r>
      <w:r>
        <w:t xml:space="preserve"> studies are often limited in their definitions, sample sizes and methods of data collection. This means that there is not enough empirical data to validate the structures and </w:t>
      </w:r>
      <w:r w:rsidR="00A31BBA">
        <w:t xml:space="preserve">the </w:t>
      </w:r>
      <w:r>
        <w:t xml:space="preserve">content of </w:t>
      </w:r>
      <w:r w:rsidR="00AF2669">
        <w:t xml:space="preserve">digital </w:t>
      </w:r>
      <w:r>
        <w:t>competence</w:t>
      </w:r>
      <w:r w:rsidR="00581030">
        <w:t>s</w:t>
      </w:r>
      <w:r>
        <w:t xml:space="preserve"> or skills.</w:t>
      </w:r>
    </w:p>
    <w:p w:rsidR="00963F60" w:rsidRDefault="00963F60" w:rsidP="001A49C3">
      <w:pPr>
        <w:ind w:right="-323"/>
      </w:pPr>
    </w:p>
    <w:p w:rsidR="004E42C3" w:rsidRDefault="001A49C3" w:rsidP="001A49C3">
      <w:pPr>
        <w:ind w:right="-323"/>
        <w:rPr>
          <w:b/>
          <w:i/>
          <w:lang w:val="en-US"/>
        </w:rPr>
      </w:pPr>
      <w:r>
        <w:rPr>
          <w:b/>
          <w:i/>
          <w:lang w:val="en-US"/>
        </w:rPr>
        <w:t>Practical work for defining necessary</w:t>
      </w:r>
      <w:r w:rsidR="000E2E6B">
        <w:rPr>
          <w:b/>
          <w:i/>
          <w:lang w:val="en-US"/>
        </w:rPr>
        <w:t xml:space="preserve"> digital competenc</w:t>
      </w:r>
      <w:r>
        <w:rPr>
          <w:b/>
          <w:i/>
          <w:lang w:val="en-US"/>
        </w:rPr>
        <w:t>ies</w:t>
      </w:r>
      <w:r w:rsidR="000E2E6B">
        <w:rPr>
          <w:b/>
          <w:i/>
          <w:lang w:val="en-US"/>
        </w:rPr>
        <w:t xml:space="preserve"> </w:t>
      </w:r>
    </w:p>
    <w:p w:rsidR="000E2E6B" w:rsidRDefault="000E2E6B" w:rsidP="001A49C3">
      <w:pPr>
        <w:ind w:right="-323"/>
        <w:rPr>
          <w:lang w:val="en-US"/>
        </w:rPr>
      </w:pPr>
    </w:p>
    <w:p w:rsidR="00C90119" w:rsidRDefault="001A49C3" w:rsidP="001A49C3">
      <w:pPr>
        <w:ind w:right="-323"/>
        <w:rPr>
          <w:lang w:val="en-US"/>
        </w:rPr>
      </w:pPr>
      <w:r>
        <w:rPr>
          <w:lang w:val="en-US"/>
        </w:rPr>
        <w:t xml:space="preserve">There </w:t>
      </w:r>
      <w:r w:rsidR="00CD3646">
        <w:rPr>
          <w:lang w:val="en-US"/>
        </w:rPr>
        <w:t xml:space="preserve">appears to be a </w:t>
      </w:r>
      <w:r>
        <w:rPr>
          <w:lang w:val="en-US"/>
        </w:rPr>
        <w:t>common and wide interest in trying to define the necessary competencies for the future</w:t>
      </w:r>
      <w:r w:rsidR="00C90119">
        <w:rPr>
          <w:lang w:val="en-US"/>
        </w:rPr>
        <w:t>;</w:t>
      </w:r>
      <w:r>
        <w:rPr>
          <w:lang w:val="en-US"/>
        </w:rPr>
        <w:t xml:space="preserve"> </w:t>
      </w:r>
      <w:r w:rsidR="00C90119">
        <w:rPr>
          <w:lang w:val="en-US"/>
        </w:rPr>
        <w:t>v</w:t>
      </w:r>
      <w:r>
        <w:rPr>
          <w:lang w:val="en-US"/>
        </w:rPr>
        <w:t xml:space="preserve">arious institutions, consortia and national policy makers have projects </w:t>
      </w:r>
      <w:r w:rsidR="00C90119">
        <w:rPr>
          <w:lang w:val="en-US"/>
        </w:rPr>
        <w:t>aiming to define the competence</w:t>
      </w:r>
      <w:r w:rsidR="00CD3646">
        <w:rPr>
          <w:lang w:val="en-US"/>
        </w:rPr>
        <w:t>s</w:t>
      </w:r>
      <w:r w:rsidR="00C90119">
        <w:rPr>
          <w:lang w:val="en-US"/>
        </w:rPr>
        <w:t xml:space="preserve"> either in a general sense or for a chosen group, such as teachers or students. </w:t>
      </w:r>
      <w:r w:rsidR="004E4044">
        <w:rPr>
          <w:lang w:val="en-US"/>
        </w:rPr>
        <w:t>See</w:t>
      </w:r>
      <w:r w:rsidR="00CD3646">
        <w:rPr>
          <w:lang w:val="en-US"/>
        </w:rPr>
        <w:t>,</w:t>
      </w:r>
      <w:r w:rsidR="004E4044">
        <w:rPr>
          <w:lang w:val="en-US"/>
        </w:rPr>
        <w:t xml:space="preserve"> e.g.</w:t>
      </w:r>
      <w:r w:rsidR="00CD3646">
        <w:rPr>
          <w:lang w:val="en-US"/>
        </w:rPr>
        <w:t>,</w:t>
      </w:r>
      <w:r w:rsidR="004E4044">
        <w:rPr>
          <w:lang w:val="en-US"/>
        </w:rPr>
        <w:t xml:space="preserve"> the following</w:t>
      </w:r>
      <w:r w:rsidR="00CD3646">
        <w:rPr>
          <w:lang w:val="en-US"/>
        </w:rPr>
        <w:t xml:space="preserve"> sources</w:t>
      </w:r>
      <w:r w:rsidR="004E4044">
        <w:rPr>
          <w:lang w:val="en-US"/>
        </w:rPr>
        <w:t>:</w:t>
      </w:r>
    </w:p>
    <w:p w:rsidR="00E94C55" w:rsidRPr="00775067" w:rsidRDefault="000E2E6B" w:rsidP="00D9633E">
      <w:pPr>
        <w:pStyle w:val="ListParagraph"/>
        <w:numPr>
          <w:ilvl w:val="0"/>
          <w:numId w:val="16"/>
        </w:numPr>
        <w:spacing w:line="240" w:lineRule="auto"/>
        <w:ind w:right="-323"/>
        <w:rPr>
          <w:rFonts w:ascii="Times New Roman" w:hAnsi="Times New Roman" w:cs="Times New Roman"/>
          <w:sz w:val="24"/>
          <w:szCs w:val="24"/>
          <w:lang w:val="en-US"/>
        </w:rPr>
      </w:pPr>
      <w:r w:rsidRPr="00B51AA2">
        <w:rPr>
          <w:rFonts w:ascii="Times New Roman" w:hAnsi="Times New Roman" w:cs="Times New Roman"/>
          <w:sz w:val="24"/>
          <w:szCs w:val="24"/>
          <w:lang w:val="en-US"/>
        </w:rPr>
        <w:t>UNESCO</w:t>
      </w:r>
      <w:r w:rsidR="00E94C55">
        <w:rPr>
          <w:rFonts w:ascii="Times New Roman" w:hAnsi="Times New Roman" w:cs="Times New Roman"/>
          <w:sz w:val="24"/>
          <w:szCs w:val="24"/>
          <w:lang w:val="en-US"/>
        </w:rPr>
        <w:t xml:space="preserve"> (2010) </w:t>
      </w:r>
      <w:r w:rsidR="004E4044" w:rsidRPr="00B51AA2">
        <w:rPr>
          <w:rFonts w:ascii="Times New Roman" w:hAnsi="Times New Roman" w:cs="Times New Roman"/>
          <w:sz w:val="24"/>
          <w:szCs w:val="24"/>
          <w:lang w:val="en-US"/>
        </w:rPr>
        <w:t>has a</w:t>
      </w:r>
      <w:r w:rsidRPr="00B51AA2">
        <w:rPr>
          <w:rFonts w:ascii="Times New Roman" w:hAnsi="Times New Roman" w:cs="Times New Roman"/>
          <w:sz w:val="24"/>
          <w:szCs w:val="24"/>
          <w:lang w:val="en-US"/>
        </w:rPr>
        <w:t xml:space="preserve"> project </w:t>
      </w:r>
      <w:r w:rsidR="004E4044" w:rsidRPr="00B51AA2">
        <w:rPr>
          <w:rFonts w:ascii="Times New Roman" w:hAnsi="Times New Roman" w:cs="Times New Roman"/>
          <w:sz w:val="24"/>
          <w:szCs w:val="24"/>
          <w:lang w:val="en-US"/>
        </w:rPr>
        <w:t xml:space="preserve">about </w:t>
      </w:r>
      <w:r w:rsidRPr="00B51AA2">
        <w:rPr>
          <w:rFonts w:ascii="Times New Roman" w:hAnsi="Times New Roman" w:cs="Times New Roman"/>
          <w:sz w:val="24"/>
          <w:szCs w:val="24"/>
          <w:lang w:val="en-US"/>
        </w:rPr>
        <w:t>ICT Competency Standards for Teachers</w:t>
      </w:r>
      <w:r w:rsidR="00D9633E">
        <w:rPr>
          <w:rFonts w:ascii="Times New Roman" w:hAnsi="Times New Roman" w:cs="Times New Roman"/>
          <w:sz w:val="24"/>
          <w:szCs w:val="24"/>
          <w:lang w:val="en-US"/>
        </w:rPr>
        <w:t>.</w:t>
      </w:r>
      <w:r w:rsidR="004E4044" w:rsidRPr="00B51AA2">
        <w:rPr>
          <w:rFonts w:ascii="Times New Roman" w:hAnsi="Times New Roman" w:cs="Times New Roman"/>
          <w:sz w:val="24"/>
          <w:szCs w:val="24"/>
          <w:lang w:val="en-US"/>
        </w:rPr>
        <w:t xml:space="preserve"> </w:t>
      </w:r>
      <w:r w:rsidR="00B51AA2">
        <w:rPr>
          <w:rFonts w:ascii="Times New Roman" w:hAnsi="Times New Roman" w:cs="Times New Roman"/>
          <w:sz w:val="24"/>
          <w:szCs w:val="24"/>
          <w:lang w:val="en-US"/>
        </w:rPr>
        <w:t>The competencies consist of four components: Policy and vision, Technology literacy, Knowledge deepening, and Knowledge creation</w:t>
      </w:r>
      <w:r w:rsidR="00775067">
        <w:rPr>
          <w:rFonts w:ascii="Times New Roman" w:hAnsi="Times New Roman" w:cs="Times New Roman"/>
          <w:sz w:val="24"/>
          <w:szCs w:val="24"/>
          <w:lang w:val="en-US"/>
        </w:rPr>
        <w:t xml:space="preserve">, and each of them, several topics. </w:t>
      </w:r>
    </w:p>
    <w:p w:rsidR="00B51AA2" w:rsidRDefault="00B51AA2" w:rsidP="00B51AA2">
      <w:pPr>
        <w:pStyle w:val="ListParagraph"/>
        <w:numPr>
          <w:ilvl w:val="0"/>
          <w:numId w:val="9"/>
        </w:numPr>
        <w:spacing w:line="240" w:lineRule="auto"/>
        <w:ind w:right="-323"/>
        <w:rPr>
          <w:rFonts w:ascii="Times New Roman" w:hAnsi="Times New Roman" w:cs="Times New Roman"/>
          <w:sz w:val="24"/>
          <w:szCs w:val="24"/>
          <w:lang w:val="en-US"/>
        </w:rPr>
      </w:pPr>
      <w:r w:rsidRPr="00B51AA2">
        <w:rPr>
          <w:rFonts w:ascii="Times New Roman" w:hAnsi="Times New Roman" w:cs="Times New Roman"/>
          <w:sz w:val="24"/>
          <w:szCs w:val="24"/>
          <w:lang w:val="en-US"/>
        </w:rPr>
        <w:t>International Society for Technology in Education has defined the educational technology standards for students</w:t>
      </w:r>
      <w:r w:rsidR="000662DC">
        <w:rPr>
          <w:rFonts w:ascii="Times New Roman" w:hAnsi="Times New Roman" w:cs="Times New Roman"/>
          <w:sz w:val="24"/>
          <w:szCs w:val="24"/>
          <w:lang w:val="en-US"/>
        </w:rPr>
        <w:t xml:space="preserve">. </w:t>
      </w:r>
      <w:r w:rsidRPr="00B51AA2">
        <w:rPr>
          <w:rFonts w:ascii="Times New Roman" w:hAnsi="Times New Roman" w:cs="Times New Roman"/>
          <w:sz w:val="24"/>
          <w:szCs w:val="24"/>
          <w:lang w:val="en-US"/>
        </w:rPr>
        <w:t xml:space="preserve">The main competencies are creativity and innovation; communication and collaboration; research and information fluency; critical thinking, problem solving, and decision making; digital citizenship, and technology operations and concepts.  </w:t>
      </w:r>
    </w:p>
    <w:p w:rsidR="00611D8E" w:rsidRPr="0072458E" w:rsidRDefault="003079A1" w:rsidP="00611D8E">
      <w:pPr>
        <w:ind w:right="-323"/>
        <w:rPr>
          <w:lang w:val="en-US"/>
        </w:rPr>
      </w:pPr>
      <w:r w:rsidRPr="00A93C23">
        <w:rPr>
          <w:lang w:val="en-US"/>
        </w:rPr>
        <w:t xml:space="preserve">The Assessment and Teaching of 21st Century Skills </w:t>
      </w:r>
      <w:r w:rsidR="000662DC">
        <w:rPr>
          <w:lang w:val="en-US"/>
        </w:rPr>
        <w:t>-</w:t>
      </w:r>
      <w:r w:rsidRPr="00D3657B">
        <w:rPr>
          <w:lang w:val="en-US"/>
        </w:rPr>
        <w:t>project</w:t>
      </w:r>
      <w:r w:rsidRPr="003079A1">
        <w:rPr>
          <w:lang w:val="en-US"/>
        </w:rPr>
        <w:t xml:space="preserve"> was created by Cisco, Intel and</w:t>
      </w:r>
      <w:r>
        <w:rPr>
          <w:lang w:val="en-US"/>
        </w:rPr>
        <w:t xml:space="preserve"> </w:t>
      </w:r>
      <w:r w:rsidRPr="003079A1">
        <w:rPr>
          <w:lang w:val="en-US"/>
        </w:rPr>
        <w:t>Microsoft and</w:t>
      </w:r>
      <w:r>
        <w:rPr>
          <w:lang w:val="en-US"/>
        </w:rPr>
        <w:t xml:space="preserve"> launched 2009</w:t>
      </w:r>
      <w:r w:rsidR="000662DC">
        <w:rPr>
          <w:lang w:val="en-US"/>
        </w:rPr>
        <w:t xml:space="preserve">. </w:t>
      </w:r>
      <w:r>
        <w:rPr>
          <w:lang w:val="en-US"/>
        </w:rPr>
        <w:t>In this project, the focus was in the new ways and methods for assessment and teaching. The skills in the paper (referred as 21</w:t>
      </w:r>
      <w:r w:rsidRPr="003079A1">
        <w:rPr>
          <w:vertAlign w:val="superscript"/>
          <w:lang w:val="en-US"/>
        </w:rPr>
        <w:t>st</w:t>
      </w:r>
      <w:r>
        <w:rPr>
          <w:lang w:val="en-US"/>
        </w:rPr>
        <w:t xml:space="preserve"> century skills) were </w:t>
      </w:r>
      <w:r w:rsidR="00693C42">
        <w:rPr>
          <w:lang w:val="en-US"/>
        </w:rPr>
        <w:t>grouped to four main categories</w:t>
      </w:r>
      <w:r w:rsidR="00D9633E">
        <w:rPr>
          <w:lang w:val="en-US"/>
        </w:rPr>
        <w:t xml:space="preserve"> listed in Table 1.</w:t>
      </w:r>
      <w:r w:rsidR="00611D8E">
        <w:rPr>
          <w:lang w:val="en-US"/>
        </w:rPr>
        <w:t xml:space="preserve"> ‘</w:t>
      </w:r>
      <w:r w:rsidR="00611D8E" w:rsidRPr="0072458E">
        <w:rPr>
          <w:lang w:val="en-US"/>
        </w:rPr>
        <w:t>Tools for working</w:t>
      </w:r>
      <w:r w:rsidR="00611D8E">
        <w:rPr>
          <w:lang w:val="en-US"/>
        </w:rPr>
        <w:t>’ was the group which mainly focused on digital skills.</w:t>
      </w:r>
    </w:p>
    <w:p w:rsidR="000365D5" w:rsidRDefault="000365D5" w:rsidP="00611D8E">
      <w:pPr>
        <w:ind w:right="-323"/>
        <w:rPr>
          <w:lang w:val="en-US"/>
        </w:rPr>
      </w:pPr>
    </w:p>
    <w:p w:rsidR="00611D8E" w:rsidRPr="00611D8E" w:rsidRDefault="00611D8E" w:rsidP="00611D8E">
      <w:pPr>
        <w:ind w:right="-323"/>
        <w:rPr>
          <w:lang w:val="en-US"/>
        </w:rPr>
      </w:pPr>
      <w:r>
        <w:rPr>
          <w:lang w:val="en-US"/>
        </w:rPr>
        <w:t xml:space="preserve">Table 1. </w:t>
      </w:r>
      <w:r w:rsidR="008D7553" w:rsidRPr="00962B2A">
        <w:rPr>
          <w:lang w:val="en-US"/>
        </w:rPr>
        <w:t xml:space="preserve">The main </w:t>
      </w:r>
      <w:r w:rsidR="008D7553">
        <w:rPr>
          <w:lang w:val="en-US"/>
        </w:rPr>
        <w:t>categories of 21</w:t>
      </w:r>
      <w:r w:rsidR="008D7553" w:rsidRPr="00D9633E">
        <w:rPr>
          <w:vertAlign w:val="superscript"/>
          <w:lang w:val="en-US"/>
        </w:rPr>
        <w:t>st</w:t>
      </w:r>
      <w:r w:rsidR="008D7553">
        <w:rPr>
          <w:lang w:val="en-US"/>
        </w:rPr>
        <w:t xml:space="preserve"> skills</w:t>
      </w:r>
      <w:r w:rsidR="00A31BBA">
        <w:rPr>
          <w:lang w:val="en-US"/>
        </w:rPr>
        <w:t xml:space="preserve">, based on The Assessment and Teaching of </w:t>
      </w:r>
      <w:r w:rsidRPr="00A93C23">
        <w:rPr>
          <w:lang w:val="en-US"/>
        </w:rPr>
        <w:t>21</w:t>
      </w:r>
      <w:r w:rsidR="00A31BBA" w:rsidRPr="00A31BBA">
        <w:rPr>
          <w:vertAlign w:val="superscript"/>
          <w:lang w:val="en-US"/>
        </w:rPr>
        <w:t xml:space="preserve"> </w:t>
      </w:r>
      <w:r w:rsidR="00A31BBA" w:rsidRPr="00D9633E">
        <w:rPr>
          <w:vertAlign w:val="superscript"/>
          <w:lang w:val="en-US"/>
        </w:rPr>
        <w:t>st</w:t>
      </w:r>
      <w:r w:rsidRPr="00A93C23">
        <w:rPr>
          <w:lang w:val="en-US"/>
        </w:rPr>
        <w:t xml:space="preserve"> Century Skills </w:t>
      </w:r>
      <w:r>
        <w:rPr>
          <w:lang w:val="en-US"/>
        </w:rPr>
        <w:t>–</w:t>
      </w:r>
      <w:r w:rsidRPr="00D3657B">
        <w:rPr>
          <w:lang w:val="en-US"/>
        </w:rPr>
        <w:t>project</w:t>
      </w:r>
      <w:del w:id="2" w:author="Liisa Ilomäki" w:date="2010-09-21T15:05:00Z">
        <w:r w:rsidDel="00A31BBA">
          <w:rPr>
            <w:lang w:val="en-US"/>
          </w:rPr>
          <w:delText xml:space="preserve">  </w:delText>
        </w:r>
      </w:del>
      <w:r>
        <w:rPr>
          <w:lang w:val="en-US"/>
        </w:rPr>
        <w:t xml:space="preserve"> </w:t>
      </w:r>
    </w:p>
    <w:tbl>
      <w:tblPr>
        <w:tblStyle w:val="TableGrid"/>
        <w:tblW w:w="9356" w:type="dxa"/>
        <w:tblInd w:w="108" w:type="dxa"/>
        <w:tblLook w:val="04A0"/>
      </w:tblPr>
      <w:tblGrid>
        <w:gridCol w:w="2410"/>
        <w:gridCol w:w="1985"/>
        <w:gridCol w:w="2126"/>
        <w:gridCol w:w="2835"/>
      </w:tblGrid>
      <w:tr w:rsidR="00D3657B" w:rsidTr="002269C5">
        <w:tc>
          <w:tcPr>
            <w:tcW w:w="2410" w:type="dxa"/>
          </w:tcPr>
          <w:p w:rsidR="00D3657B" w:rsidRDefault="00D3657B" w:rsidP="00D3657B">
            <w:pPr>
              <w:ind w:right="-323"/>
              <w:rPr>
                <w:lang w:val="en-US"/>
              </w:rPr>
            </w:pPr>
            <w:r>
              <w:rPr>
                <w:bCs/>
                <w:lang w:val="en-US"/>
              </w:rPr>
              <w:t xml:space="preserve">I </w:t>
            </w:r>
            <w:r w:rsidRPr="00E8052F">
              <w:rPr>
                <w:bCs/>
                <w:lang w:val="en-US"/>
              </w:rPr>
              <w:t>Ways of Thinking</w:t>
            </w:r>
          </w:p>
        </w:tc>
        <w:tc>
          <w:tcPr>
            <w:tcW w:w="1985" w:type="dxa"/>
          </w:tcPr>
          <w:p w:rsidR="00D3657B" w:rsidRDefault="00D3657B" w:rsidP="00D3657B">
            <w:pPr>
              <w:ind w:right="-323"/>
              <w:rPr>
                <w:lang w:val="en-US"/>
              </w:rPr>
            </w:pPr>
            <w:r>
              <w:rPr>
                <w:bCs/>
                <w:lang w:val="en-US"/>
              </w:rPr>
              <w:t xml:space="preserve">II </w:t>
            </w:r>
            <w:r w:rsidRPr="00E8052F">
              <w:rPr>
                <w:bCs/>
                <w:lang w:val="en-US"/>
              </w:rPr>
              <w:t>Ways of Working</w:t>
            </w:r>
          </w:p>
        </w:tc>
        <w:tc>
          <w:tcPr>
            <w:tcW w:w="2126" w:type="dxa"/>
          </w:tcPr>
          <w:p w:rsidR="00D3657B" w:rsidRDefault="00D3657B" w:rsidP="00D3657B">
            <w:pPr>
              <w:ind w:right="-323"/>
              <w:rPr>
                <w:lang w:val="en-US"/>
              </w:rPr>
            </w:pPr>
            <w:r>
              <w:rPr>
                <w:bCs/>
                <w:lang w:val="en-US"/>
              </w:rPr>
              <w:t xml:space="preserve">III </w:t>
            </w:r>
            <w:r w:rsidRPr="00E8052F">
              <w:rPr>
                <w:bCs/>
                <w:lang w:val="en-US"/>
              </w:rPr>
              <w:t>Tools for Working</w:t>
            </w:r>
          </w:p>
        </w:tc>
        <w:tc>
          <w:tcPr>
            <w:tcW w:w="2835" w:type="dxa"/>
          </w:tcPr>
          <w:p w:rsidR="00D3657B" w:rsidRDefault="00D3657B" w:rsidP="00D3657B">
            <w:pPr>
              <w:ind w:right="-323"/>
              <w:rPr>
                <w:lang w:val="en-US"/>
              </w:rPr>
            </w:pPr>
            <w:r>
              <w:rPr>
                <w:bCs/>
                <w:lang w:val="en-US"/>
              </w:rPr>
              <w:t xml:space="preserve">IV </w:t>
            </w:r>
            <w:r w:rsidRPr="00E8052F">
              <w:rPr>
                <w:bCs/>
                <w:lang w:val="en-US"/>
              </w:rPr>
              <w:t>Living in the World</w:t>
            </w:r>
          </w:p>
        </w:tc>
      </w:tr>
      <w:tr w:rsidR="00D3657B" w:rsidRPr="00D3657B" w:rsidTr="002269C5">
        <w:tc>
          <w:tcPr>
            <w:tcW w:w="2410" w:type="dxa"/>
          </w:tcPr>
          <w:p w:rsidR="00D3657B" w:rsidRPr="00D3657B" w:rsidRDefault="00D3657B" w:rsidP="00D3657B">
            <w:pPr>
              <w:ind w:right="-323"/>
              <w:rPr>
                <w:sz w:val="20"/>
                <w:szCs w:val="20"/>
                <w:lang w:val="en-US"/>
              </w:rPr>
            </w:pPr>
            <w:r w:rsidRPr="00D3657B">
              <w:rPr>
                <w:sz w:val="20"/>
                <w:szCs w:val="20"/>
                <w:lang w:val="en-US"/>
              </w:rPr>
              <w:t>1. Creativity and innovation</w:t>
            </w:r>
          </w:p>
        </w:tc>
        <w:tc>
          <w:tcPr>
            <w:tcW w:w="1985" w:type="dxa"/>
          </w:tcPr>
          <w:p w:rsidR="00D3657B" w:rsidRPr="00D3657B" w:rsidRDefault="00D3657B" w:rsidP="00D3657B">
            <w:pPr>
              <w:ind w:right="-323"/>
              <w:rPr>
                <w:sz w:val="20"/>
                <w:szCs w:val="20"/>
                <w:lang w:val="en-US"/>
              </w:rPr>
            </w:pPr>
            <w:r w:rsidRPr="00D3657B">
              <w:rPr>
                <w:sz w:val="20"/>
                <w:szCs w:val="20"/>
                <w:lang w:val="en-US"/>
              </w:rPr>
              <w:t>4. Communication</w:t>
            </w:r>
          </w:p>
        </w:tc>
        <w:tc>
          <w:tcPr>
            <w:tcW w:w="2126" w:type="dxa"/>
          </w:tcPr>
          <w:p w:rsidR="00D3657B" w:rsidRPr="00D3657B" w:rsidRDefault="00D3657B" w:rsidP="00D3657B">
            <w:pPr>
              <w:ind w:right="-323"/>
              <w:rPr>
                <w:sz w:val="20"/>
                <w:szCs w:val="20"/>
                <w:lang w:val="en-US"/>
              </w:rPr>
            </w:pPr>
            <w:r w:rsidRPr="00D3657B">
              <w:rPr>
                <w:sz w:val="20"/>
                <w:szCs w:val="20"/>
                <w:lang w:val="en-US"/>
              </w:rPr>
              <w:t>6. Information literacy</w:t>
            </w:r>
          </w:p>
        </w:tc>
        <w:tc>
          <w:tcPr>
            <w:tcW w:w="2835" w:type="dxa"/>
          </w:tcPr>
          <w:p w:rsidR="00D3657B" w:rsidRPr="00D3657B" w:rsidRDefault="00D3657B" w:rsidP="00D3657B">
            <w:pPr>
              <w:ind w:right="-323"/>
              <w:rPr>
                <w:sz w:val="20"/>
                <w:szCs w:val="20"/>
                <w:lang w:val="en-US"/>
              </w:rPr>
            </w:pPr>
            <w:r w:rsidRPr="00D3657B">
              <w:rPr>
                <w:sz w:val="20"/>
                <w:szCs w:val="20"/>
                <w:lang w:val="en-US"/>
              </w:rPr>
              <w:t>8. Citizenship – local and global</w:t>
            </w:r>
          </w:p>
        </w:tc>
      </w:tr>
      <w:tr w:rsidR="00D3657B" w:rsidRPr="00D3657B" w:rsidTr="002269C5">
        <w:tc>
          <w:tcPr>
            <w:tcW w:w="2410" w:type="dxa"/>
          </w:tcPr>
          <w:p w:rsidR="00D3657B" w:rsidRPr="00D3657B" w:rsidRDefault="00D3657B" w:rsidP="00D3657B">
            <w:pPr>
              <w:ind w:right="-323"/>
              <w:rPr>
                <w:sz w:val="20"/>
                <w:szCs w:val="20"/>
                <w:lang w:val="en-US"/>
              </w:rPr>
            </w:pPr>
            <w:r w:rsidRPr="00D3657B">
              <w:rPr>
                <w:sz w:val="20"/>
                <w:szCs w:val="20"/>
                <w:lang w:val="en-US"/>
              </w:rPr>
              <w:t>2. Critical thinking, problem solving, decision making</w:t>
            </w:r>
          </w:p>
        </w:tc>
        <w:tc>
          <w:tcPr>
            <w:tcW w:w="1985" w:type="dxa"/>
          </w:tcPr>
          <w:p w:rsidR="00D3657B" w:rsidRPr="00D3657B" w:rsidRDefault="00D3657B" w:rsidP="00D3657B">
            <w:pPr>
              <w:ind w:right="-323"/>
              <w:rPr>
                <w:sz w:val="20"/>
                <w:szCs w:val="20"/>
                <w:lang w:val="en-US"/>
              </w:rPr>
            </w:pPr>
            <w:r w:rsidRPr="00D3657B">
              <w:rPr>
                <w:sz w:val="20"/>
                <w:szCs w:val="20"/>
                <w:lang w:val="en-US"/>
              </w:rPr>
              <w:t>5. Collaboration (teamwork)</w:t>
            </w:r>
          </w:p>
        </w:tc>
        <w:tc>
          <w:tcPr>
            <w:tcW w:w="2126" w:type="dxa"/>
          </w:tcPr>
          <w:p w:rsidR="00D3657B" w:rsidRPr="00D3657B" w:rsidRDefault="00D3657B" w:rsidP="00D3657B">
            <w:pPr>
              <w:ind w:right="-323"/>
              <w:rPr>
                <w:sz w:val="20"/>
                <w:szCs w:val="20"/>
                <w:lang w:val="en-US"/>
              </w:rPr>
            </w:pPr>
            <w:r w:rsidRPr="00D3657B">
              <w:rPr>
                <w:sz w:val="20"/>
                <w:szCs w:val="20"/>
                <w:lang w:val="en-US"/>
              </w:rPr>
              <w:t>7. ICT literacy</w:t>
            </w:r>
          </w:p>
        </w:tc>
        <w:tc>
          <w:tcPr>
            <w:tcW w:w="2835" w:type="dxa"/>
          </w:tcPr>
          <w:p w:rsidR="00D3657B" w:rsidRPr="00D3657B" w:rsidRDefault="00D3657B" w:rsidP="00D3657B">
            <w:pPr>
              <w:ind w:right="-323"/>
              <w:rPr>
                <w:sz w:val="20"/>
                <w:szCs w:val="20"/>
                <w:lang w:val="en-US"/>
              </w:rPr>
            </w:pPr>
            <w:r w:rsidRPr="00D3657B">
              <w:rPr>
                <w:sz w:val="20"/>
                <w:szCs w:val="20"/>
                <w:lang w:val="en-US"/>
              </w:rPr>
              <w:t>9. Life and career</w:t>
            </w:r>
          </w:p>
        </w:tc>
      </w:tr>
      <w:tr w:rsidR="00D3657B" w:rsidRPr="00D3657B" w:rsidTr="002269C5">
        <w:tc>
          <w:tcPr>
            <w:tcW w:w="2410" w:type="dxa"/>
          </w:tcPr>
          <w:p w:rsidR="00D3657B" w:rsidRPr="00D3657B" w:rsidRDefault="00D3657B" w:rsidP="009B6218">
            <w:pPr>
              <w:ind w:right="-323"/>
              <w:rPr>
                <w:sz w:val="20"/>
                <w:szCs w:val="20"/>
                <w:lang w:val="en-US"/>
              </w:rPr>
            </w:pPr>
            <w:r w:rsidRPr="00D3657B">
              <w:rPr>
                <w:sz w:val="20"/>
                <w:szCs w:val="20"/>
                <w:lang w:val="en-US"/>
              </w:rPr>
              <w:t>3. Learning to learn, Metacognition</w:t>
            </w:r>
          </w:p>
        </w:tc>
        <w:tc>
          <w:tcPr>
            <w:tcW w:w="1985" w:type="dxa"/>
          </w:tcPr>
          <w:p w:rsidR="00D3657B" w:rsidRPr="00D3657B" w:rsidRDefault="00D3657B" w:rsidP="009B6218">
            <w:pPr>
              <w:ind w:right="-323"/>
              <w:rPr>
                <w:sz w:val="20"/>
                <w:szCs w:val="20"/>
                <w:lang w:val="en-US"/>
              </w:rPr>
            </w:pPr>
          </w:p>
        </w:tc>
        <w:tc>
          <w:tcPr>
            <w:tcW w:w="2126" w:type="dxa"/>
          </w:tcPr>
          <w:p w:rsidR="00D3657B" w:rsidRPr="00D3657B" w:rsidRDefault="00D3657B" w:rsidP="009B6218">
            <w:pPr>
              <w:ind w:right="-323"/>
              <w:rPr>
                <w:sz w:val="20"/>
                <w:szCs w:val="20"/>
                <w:lang w:val="en-US"/>
              </w:rPr>
            </w:pPr>
          </w:p>
        </w:tc>
        <w:tc>
          <w:tcPr>
            <w:tcW w:w="2835" w:type="dxa"/>
          </w:tcPr>
          <w:p w:rsidR="002269C5" w:rsidRDefault="00D3657B" w:rsidP="009B6218">
            <w:pPr>
              <w:ind w:right="-323"/>
              <w:rPr>
                <w:sz w:val="20"/>
                <w:szCs w:val="20"/>
                <w:lang w:val="en-US"/>
              </w:rPr>
            </w:pPr>
            <w:r w:rsidRPr="00D3657B">
              <w:rPr>
                <w:sz w:val="20"/>
                <w:szCs w:val="20"/>
                <w:lang w:val="en-US"/>
              </w:rPr>
              <w:t>10. Personal &amp; social responsibi</w:t>
            </w:r>
            <w:r w:rsidR="002269C5">
              <w:rPr>
                <w:sz w:val="20"/>
                <w:szCs w:val="20"/>
                <w:lang w:val="en-US"/>
              </w:rPr>
              <w:t>-</w:t>
            </w:r>
          </w:p>
          <w:p w:rsidR="00D3657B" w:rsidRPr="00D3657B" w:rsidRDefault="00D3657B" w:rsidP="009B6218">
            <w:pPr>
              <w:ind w:right="-323"/>
              <w:rPr>
                <w:sz w:val="20"/>
                <w:szCs w:val="20"/>
                <w:lang w:val="en-US"/>
              </w:rPr>
            </w:pPr>
            <w:r w:rsidRPr="00D3657B">
              <w:rPr>
                <w:sz w:val="20"/>
                <w:szCs w:val="20"/>
                <w:lang w:val="en-US"/>
              </w:rPr>
              <w:t>lity – including cultural awareness and competence</w:t>
            </w:r>
          </w:p>
        </w:tc>
      </w:tr>
    </w:tbl>
    <w:p w:rsidR="00D9633E" w:rsidRPr="00D3657B" w:rsidRDefault="00D9633E" w:rsidP="00D3657B">
      <w:pPr>
        <w:ind w:right="-323"/>
        <w:rPr>
          <w:lang w:val="en-US"/>
        </w:rPr>
      </w:pPr>
    </w:p>
    <w:p w:rsidR="0027330F" w:rsidRDefault="0027330F" w:rsidP="001A49C3">
      <w:pPr>
        <w:ind w:right="-323"/>
        <w:rPr>
          <w:b/>
          <w:i/>
          <w:lang w:val="en-US"/>
        </w:rPr>
      </w:pPr>
    </w:p>
    <w:p w:rsidR="0027330F" w:rsidRPr="003E6C29" w:rsidRDefault="0027330F" w:rsidP="001A49C3">
      <w:pPr>
        <w:ind w:right="-323"/>
        <w:rPr>
          <w:b/>
          <w:i/>
          <w:lang w:val="en-US"/>
        </w:rPr>
      </w:pPr>
      <w:r w:rsidRPr="003E6C29">
        <w:rPr>
          <w:b/>
          <w:i/>
          <w:lang w:val="en-US"/>
        </w:rPr>
        <w:t>Summary</w:t>
      </w:r>
    </w:p>
    <w:p w:rsidR="007019CF" w:rsidRPr="003E6C29" w:rsidRDefault="007019CF" w:rsidP="000365D5">
      <w:pPr>
        <w:ind w:right="-323"/>
        <w:rPr>
          <w:lang w:val="en-US"/>
        </w:rPr>
      </w:pPr>
    </w:p>
    <w:p w:rsidR="00DB7A75" w:rsidRPr="00611D8E" w:rsidRDefault="00D3657B" w:rsidP="001A49C3">
      <w:pPr>
        <w:ind w:right="-323"/>
        <w:rPr>
          <w:lang w:val="en-US"/>
        </w:rPr>
      </w:pPr>
      <w:r w:rsidRPr="004610C5">
        <w:rPr>
          <w:lang w:val="en-US"/>
        </w:rPr>
        <w:t xml:space="preserve">As a summary, the concept </w:t>
      </w:r>
      <w:r w:rsidRPr="004610C5">
        <w:rPr>
          <w:i/>
          <w:lang w:val="en-US"/>
        </w:rPr>
        <w:t>digital competence</w:t>
      </w:r>
      <w:r w:rsidRPr="004610C5">
        <w:rPr>
          <w:lang w:val="en-US"/>
        </w:rPr>
        <w:t xml:space="preserve"> is </w:t>
      </w:r>
      <w:r>
        <w:rPr>
          <w:lang w:val="en-US"/>
        </w:rPr>
        <w:t xml:space="preserve">an </w:t>
      </w:r>
      <w:r w:rsidRPr="004610C5">
        <w:rPr>
          <w:lang w:val="en-US"/>
        </w:rPr>
        <w:t>emerging concept and related to the development of technology as well as the political aims and expectations for citi</w:t>
      </w:r>
      <w:r>
        <w:rPr>
          <w:lang w:val="en-US"/>
        </w:rPr>
        <w:t>z</w:t>
      </w:r>
      <w:r w:rsidRPr="004610C5">
        <w:rPr>
          <w:lang w:val="en-US"/>
        </w:rPr>
        <w:t>enship</w:t>
      </w:r>
      <w:r>
        <w:rPr>
          <w:lang w:val="en-US"/>
        </w:rPr>
        <w:t xml:space="preserve"> in a knowledge society.</w:t>
      </w:r>
      <w:r w:rsidRPr="004610C5">
        <w:rPr>
          <w:lang w:val="en-US"/>
        </w:rPr>
        <w:t xml:space="preserve"> </w:t>
      </w:r>
      <w:r>
        <w:rPr>
          <w:lang w:val="en-US"/>
        </w:rPr>
        <w:t>I</w:t>
      </w:r>
      <w:r w:rsidRPr="004610C5">
        <w:rPr>
          <w:lang w:val="en-US"/>
        </w:rPr>
        <w:t xml:space="preserve">t consists of a variety of skills and </w:t>
      </w:r>
      <w:r w:rsidR="00D9633E" w:rsidRPr="004610C5">
        <w:rPr>
          <w:lang w:val="en-US"/>
        </w:rPr>
        <w:t>competences</w:t>
      </w:r>
      <w:r w:rsidR="00D9633E">
        <w:rPr>
          <w:lang w:val="en-US"/>
        </w:rPr>
        <w:t xml:space="preserve">, and its </w:t>
      </w:r>
      <w:r>
        <w:rPr>
          <w:lang w:val="en-US"/>
        </w:rPr>
        <w:t xml:space="preserve">scope is on several areas: media and communication, technology and computing, literacy, </w:t>
      </w:r>
      <w:r w:rsidR="00611D8E">
        <w:rPr>
          <w:lang w:val="en-US"/>
        </w:rPr>
        <w:t xml:space="preserve">and </w:t>
      </w:r>
      <w:r>
        <w:rPr>
          <w:lang w:val="en-US"/>
        </w:rPr>
        <w:t>information science</w:t>
      </w:r>
      <w:r w:rsidR="00D9633E">
        <w:rPr>
          <w:lang w:val="en-US"/>
        </w:rPr>
        <w:t>. Digital competence is regarded as a core competence in policy papers; in research, however, it is not yet a standardized concept. Several policy- or practice-related projects are currently working for finding a common and acceptable definition.</w:t>
      </w:r>
    </w:p>
    <w:sectPr w:rsidR="00DB7A75" w:rsidRPr="00611D8E" w:rsidSect="003345AE">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55D7" w:rsidRDefault="006255D7" w:rsidP="004E42C3">
      <w:r>
        <w:separator/>
      </w:r>
    </w:p>
  </w:endnote>
  <w:endnote w:type="continuationSeparator" w:id="0">
    <w:p w:rsidR="006255D7" w:rsidRDefault="006255D7" w:rsidP="004E42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55D7" w:rsidRDefault="006255D7" w:rsidP="004E42C3">
      <w:r>
        <w:separator/>
      </w:r>
    </w:p>
  </w:footnote>
  <w:footnote w:type="continuationSeparator" w:id="0">
    <w:p w:rsidR="006255D7" w:rsidRDefault="006255D7" w:rsidP="004E42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B2541"/>
    <w:multiLevelType w:val="hybridMultilevel"/>
    <w:tmpl w:val="423C53B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nsid w:val="02EB187D"/>
    <w:multiLevelType w:val="hybridMultilevel"/>
    <w:tmpl w:val="246E1C70"/>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nsid w:val="07AC73D3"/>
    <w:multiLevelType w:val="hybridMultilevel"/>
    <w:tmpl w:val="DFA8D4A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nsid w:val="092C0E2C"/>
    <w:multiLevelType w:val="hybridMultilevel"/>
    <w:tmpl w:val="BC106A8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nsid w:val="1C080FBF"/>
    <w:multiLevelType w:val="hybridMultilevel"/>
    <w:tmpl w:val="9A7C199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nsid w:val="2531131E"/>
    <w:multiLevelType w:val="hybridMultilevel"/>
    <w:tmpl w:val="E1B6C8BC"/>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nsid w:val="254A38C6"/>
    <w:multiLevelType w:val="hybridMultilevel"/>
    <w:tmpl w:val="1BDC503A"/>
    <w:lvl w:ilvl="0" w:tplc="540CB944">
      <w:numFmt w:val="bullet"/>
      <w:lvlText w:val="-"/>
      <w:lvlJc w:val="left"/>
      <w:pPr>
        <w:ind w:left="720" w:hanging="360"/>
      </w:pPr>
      <w:rPr>
        <w:rFonts w:ascii="Calibri" w:eastAsiaTheme="minorHAnsi" w:hAnsi="Calibri" w:cstheme="minorBidi"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nsid w:val="2D205BE0"/>
    <w:multiLevelType w:val="hybridMultilevel"/>
    <w:tmpl w:val="D0DE6142"/>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
    <w:nsid w:val="40985A5B"/>
    <w:multiLevelType w:val="hybridMultilevel"/>
    <w:tmpl w:val="2B32802C"/>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9">
    <w:nsid w:val="43914DAA"/>
    <w:multiLevelType w:val="hybridMultilevel"/>
    <w:tmpl w:val="322042AA"/>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0">
    <w:nsid w:val="454241E5"/>
    <w:multiLevelType w:val="hybridMultilevel"/>
    <w:tmpl w:val="265884A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nsid w:val="4FE53C53"/>
    <w:multiLevelType w:val="hybridMultilevel"/>
    <w:tmpl w:val="21B80B94"/>
    <w:lvl w:ilvl="0" w:tplc="C3FE873A">
      <w:numFmt w:val="bullet"/>
      <w:lvlText w:val="-"/>
      <w:lvlJc w:val="left"/>
      <w:pPr>
        <w:ind w:left="720" w:hanging="360"/>
      </w:pPr>
      <w:rPr>
        <w:rFonts w:ascii="Calibri" w:eastAsiaTheme="minorHAnsi"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nsid w:val="500C17E2"/>
    <w:multiLevelType w:val="hybridMultilevel"/>
    <w:tmpl w:val="4CB63822"/>
    <w:lvl w:ilvl="0" w:tplc="9CD651B6">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nsid w:val="647817B2"/>
    <w:multiLevelType w:val="hybridMultilevel"/>
    <w:tmpl w:val="905C8AD8"/>
    <w:lvl w:ilvl="0" w:tplc="040B000F">
      <w:start w:val="1"/>
      <w:numFmt w:val="decimal"/>
      <w:lvlText w:val="%1."/>
      <w:lvlJc w:val="left"/>
      <w:pPr>
        <w:ind w:left="1080" w:hanging="360"/>
      </w:p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14">
    <w:nsid w:val="68E97DB8"/>
    <w:multiLevelType w:val="hybridMultilevel"/>
    <w:tmpl w:val="AB904AE8"/>
    <w:lvl w:ilvl="0" w:tplc="7794D5E0">
      <w:start w:val="1"/>
      <w:numFmt w:val="bullet"/>
      <w:lvlText w:val="-"/>
      <w:lvlJc w:val="left"/>
      <w:pPr>
        <w:ind w:left="720" w:hanging="360"/>
      </w:pPr>
      <w:rPr>
        <w:rFonts w:ascii="Times New Roman" w:eastAsia="Lucida Sans Unicode" w:hAnsi="Times New Roman"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nsid w:val="6A8B3528"/>
    <w:multiLevelType w:val="hybridMultilevel"/>
    <w:tmpl w:val="CA5224B8"/>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6">
    <w:nsid w:val="714648A3"/>
    <w:multiLevelType w:val="hybridMultilevel"/>
    <w:tmpl w:val="B32C5544"/>
    <w:lvl w:ilvl="0" w:tplc="040B000F">
      <w:start w:val="1"/>
      <w:numFmt w:val="decimal"/>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num w:numId="1">
    <w:abstractNumId w:val="6"/>
  </w:num>
  <w:num w:numId="2">
    <w:abstractNumId w:val="11"/>
  </w:num>
  <w:num w:numId="3">
    <w:abstractNumId w:val="16"/>
  </w:num>
  <w:num w:numId="4">
    <w:abstractNumId w:val="12"/>
  </w:num>
  <w:num w:numId="5">
    <w:abstractNumId w:val="5"/>
  </w:num>
  <w:num w:numId="6">
    <w:abstractNumId w:val="7"/>
  </w:num>
  <w:num w:numId="7">
    <w:abstractNumId w:val="1"/>
  </w:num>
  <w:num w:numId="8">
    <w:abstractNumId w:val="3"/>
  </w:num>
  <w:num w:numId="9">
    <w:abstractNumId w:val="15"/>
  </w:num>
  <w:num w:numId="10">
    <w:abstractNumId w:val="9"/>
  </w:num>
  <w:num w:numId="11">
    <w:abstractNumId w:val="2"/>
  </w:num>
  <w:num w:numId="12">
    <w:abstractNumId w:val="4"/>
  </w:num>
  <w:num w:numId="13">
    <w:abstractNumId w:val="10"/>
  </w:num>
  <w:num w:numId="14">
    <w:abstractNumId w:val="13"/>
  </w:num>
  <w:num w:numId="15">
    <w:abstractNumId w:val="14"/>
  </w:num>
  <w:num w:numId="16">
    <w:abstractNumId w:val="8"/>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6"/>
  <w:trackRevisions/>
  <w:defaultTabStop w:val="1304"/>
  <w:hyphenationZone w:val="425"/>
  <w:characterSpacingControl w:val="doNotCompress"/>
  <w:footnotePr>
    <w:footnote w:id="-1"/>
    <w:footnote w:id="0"/>
  </w:footnotePr>
  <w:endnotePr>
    <w:endnote w:id="-1"/>
    <w:endnote w:id="0"/>
  </w:endnotePr>
  <w:compat/>
  <w:rsids>
    <w:rsidRoot w:val="004E42C3"/>
    <w:rsid w:val="00024AC1"/>
    <w:rsid w:val="000365D5"/>
    <w:rsid w:val="00036802"/>
    <w:rsid w:val="000402FF"/>
    <w:rsid w:val="000662DC"/>
    <w:rsid w:val="00080803"/>
    <w:rsid w:val="00092BB0"/>
    <w:rsid w:val="00095FA0"/>
    <w:rsid w:val="000A65C5"/>
    <w:rsid w:val="000A798B"/>
    <w:rsid w:val="000B22F4"/>
    <w:rsid w:val="000D46A0"/>
    <w:rsid w:val="000E2E6B"/>
    <w:rsid w:val="000E7357"/>
    <w:rsid w:val="000F3360"/>
    <w:rsid w:val="00103883"/>
    <w:rsid w:val="00104D7F"/>
    <w:rsid w:val="00121390"/>
    <w:rsid w:val="001276FD"/>
    <w:rsid w:val="00137D85"/>
    <w:rsid w:val="00170AEA"/>
    <w:rsid w:val="00170E57"/>
    <w:rsid w:val="001919CD"/>
    <w:rsid w:val="00196804"/>
    <w:rsid w:val="001A49C3"/>
    <w:rsid w:val="001B1B6D"/>
    <w:rsid w:val="001C7416"/>
    <w:rsid w:val="001D6AE0"/>
    <w:rsid w:val="001F4466"/>
    <w:rsid w:val="002113E2"/>
    <w:rsid w:val="002150FB"/>
    <w:rsid w:val="0021616C"/>
    <w:rsid w:val="00221910"/>
    <w:rsid w:val="002269C5"/>
    <w:rsid w:val="00230A30"/>
    <w:rsid w:val="00240A99"/>
    <w:rsid w:val="00243A36"/>
    <w:rsid w:val="00257397"/>
    <w:rsid w:val="002642BB"/>
    <w:rsid w:val="0027329E"/>
    <w:rsid w:val="0027330F"/>
    <w:rsid w:val="002A2667"/>
    <w:rsid w:val="002B6769"/>
    <w:rsid w:val="002C6ACE"/>
    <w:rsid w:val="002E5BFE"/>
    <w:rsid w:val="002F65D2"/>
    <w:rsid w:val="003079A1"/>
    <w:rsid w:val="00317CB8"/>
    <w:rsid w:val="003345AE"/>
    <w:rsid w:val="00335220"/>
    <w:rsid w:val="003371BC"/>
    <w:rsid w:val="00345DF1"/>
    <w:rsid w:val="003473ED"/>
    <w:rsid w:val="00351D72"/>
    <w:rsid w:val="00353A06"/>
    <w:rsid w:val="00367B91"/>
    <w:rsid w:val="003A0CBE"/>
    <w:rsid w:val="003A37DE"/>
    <w:rsid w:val="003B2A2A"/>
    <w:rsid w:val="003C6866"/>
    <w:rsid w:val="003E6C29"/>
    <w:rsid w:val="00416550"/>
    <w:rsid w:val="004325EB"/>
    <w:rsid w:val="00432C49"/>
    <w:rsid w:val="00436685"/>
    <w:rsid w:val="004610C5"/>
    <w:rsid w:val="00462145"/>
    <w:rsid w:val="00482720"/>
    <w:rsid w:val="004A5DF2"/>
    <w:rsid w:val="004B0BB8"/>
    <w:rsid w:val="004C296E"/>
    <w:rsid w:val="004C5A26"/>
    <w:rsid w:val="004C62CB"/>
    <w:rsid w:val="004E4044"/>
    <w:rsid w:val="004E42C3"/>
    <w:rsid w:val="004F14AF"/>
    <w:rsid w:val="004F7EEC"/>
    <w:rsid w:val="00504824"/>
    <w:rsid w:val="00524F69"/>
    <w:rsid w:val="00542C4F"/>
    <w:rsid w:val="00551A6B"/>
    <w:rsid w:val="00554E3E"/>
    <w:rsid w:val="005600E4"/>
    <w:rsid w:val="00565821"/>
    <w:rsid w:val="00581030"/>
    <w:rsid w:val="005A497B"/>
    <w:rsid w:val="005A7C91"/>
    <w:rsid w:val="005E2513"/>
    <w:rsid w:val="00611D8E"/>
    <w:rsid w:val="006157A1"/>
    <w:rsid w:val="00616E93"/>
    <w:rsid w:val="006255D7"/>
    <w:rsid w:val="00693C42"/>
    <w:rsid w:val="006B6CFE"/>
    <w:rsid w:val="006D0619"/>
    <w:rsid w:val="006F18FE"/>
    <w:rsid w:val="006F56C9"/>
    <w:rsid w:val="006F56CF"/>
    <w:rsid w:val="007019CF"/>
    <w:rsid w:val="00701EBB"/>
    <w:rsid w:val="0072458E"/>
    <w:rsid w:val="00775067"/>
    <w:rsid w:val="00777FBA"/>
    <w:rsid w:val="00793F9F"/>
    <w:rsid w:val="007A3B57"/>
    <w:rsid w:val="007C3D40"/>
    <w:rsid w:val="0080264F"/>
    <w:rsid w:val="00815D6F"/>
    <w:rsid w:val="00823E7B"/>
    <w:rsid w:val="00827D16"/>
    <w:rsid w:val="00843167"/>
    <w:rsid w:val="008447E2"/>
    <w:rsid w:val="008624C7"/>
    <w:rsid w:val="00873DC2"/>
    <w:rsid w:val="00880F29"/>
    <w:rsid w:val="00885865"/>
    <w:rsid w:val="00895647"/>
    <w:rsid w:val="008A0AB2"/>
    <w:rsid w:val="008A3FCB"/>
    <w:rsid w:val="008A7E1F"/>
    <w:rsid w:val="008D7553"/>
    <w:rsid w:val="00933D4A"/>
    <w:rsid w:val="009450EB"/>
    <w:rsid w:val="00963F60"/>
    <w:rsid w:val="009643E0"/>
    <w:rsid w:val="00966B0A"/>
    <w:rsid w:val="0098158D"/>
    <w:rsid w:val="00986183"/>
    <w:rsid w:val="00990B5C"/>
    <w:rsid w:val="00991FC8"/>
    <w:rsid w:val="009A53FF"/>
    <w:rsid w:val="009D5290"/>
    <w:rsid w:val="00A2221F"/>
    <w:rsid w:val="00A27D27"/>
    <w:rsid w:val="00A31BBA"/>
    <w:rsid w:val="00A3526F"/>
    <w:rsid w:val="00A461FD"/>
    <w:rsid w:val="00A66E8A"/>
    <w:rsid w:val="00A712D5"/>
    <w:rsid w:val="00A831A7"/>
    <w:rsid w:val="00A93C23"/>
    <w:rsid w:val="00A97626"/>
    <w:rsid w:val="00AC7157"/>
    <w:rsid w:val="00AD0735"/>
    <w:rsid w:val="00AD5866"/>
    <w:rsid w:val="00AE2FE5"/>
    <w:rsid w:val="00AF2669"/>
    <w:rsid w:val="00AF6013"/>
    <w:rsid w:val="00B01E65"/>
    <w:rsid w:val="00B2647A"/>
    <w:rsid w:val="00B51AA2"/>
    <w:rsid w:val="00B558A8"/>
    <w:rsid w:val="00B60DB2"/>
    <w:rsid w:val="00B91AD4"/>
    <w:rsid w:val="00BB340B"/>
    <w:rsid w:val="00BD74ED"/>
    <w:rsid w:val="00BE08F3"/>
    <w:rsid w:val="00BE2393"/>
    <w:rsid w:val="00BF4BF7"/>
    <w:rsid w:val="00BF4C01"/>
    <w:rsid w:val="00C034A4"/>
    <w:rsid w:val="00C42448"/>
    <w:rsid w:val="00C77FCB"/>
    <w:rsid w:val="00C82E4C"/>
    <w:rsid w:val="00C8354D"/>
    <w:rsid w:val="00C8494F"/>
    <w:rsid w:val="00C90119"/>
    <w:rsid w:val="00CD3646"/>
    <w:rsid w:val="00CE2F1F"/>
    <w:rsid w:val="00CF2971"/>
    <w:rsid w:val="00D24D23"/>
    <w:rsid w:val="00D3657B"/>
    <w:rsid w:val="00D44E1E"/>
    <w:rsid w:val="00D512C8"/>
    <w:rsid w:val="00D70766"/>
    <w:rsid w:val="00D738B1"/>
    <w:rsid w:val="00D9633E"/>
    <w:rsid w:val="00DB7A75"/>
    <w:rsid w:val="00E06AFA"/>
    <w:rsid w:val="00E13604"/>
    <w:rsid w:val="00E15A8B"/>
    <w:rsid w:val="00E27AE2"/>
    <w:rsid w:val="00E36183"/>
    <w:rsid w:val="00E4046F"/>
    <w:rsid w:val="00E7046A"/>
    <w:rsid w:val="00E74E1B"/>
    <w:rsid w:val="00E8052F"/>
    <w:rsid w:val="00E86457"/>
    <w:rsid w:val="00E90856"/>
    <w:rsid w:val="00E94C55"/>
    <w:rsid w:val="00EB17FA"/>
    <w:rsid w:val="00EB1A02"/>
    <w:rsid w:val="00EB3DCA"/>
    <w:rsid w:val="00EF3D1E"/>
    <w:rsid w:val="00EF6A36"/>
    <w:rsid w:val="00F204C8"/>
    <w:rsid w:val="00F24F30"/>
    <w:rsid w:val="00F27451"/>
    <w:rsid w:val="00F654B5"/>
    <w:rsid w:val="00F671FB"/>
    <w:rsid w:val="00F773CD"/>
    <w:rsid w:val="00F843CD"/>
    <w:rsid w:val="00F90288"/>
    <w:rsid w:val="00FB34D4"/>
    <w:rsid w:val="00FB44FB"/>
    <w:rsid w:val="00FC0EEA"/>
    <w:rsid w:val="00FC1EA1"/>
    <w:rsid w:val="00FC733B"/>
    <w:rsid w:val="00FD7CF1"/>
    <w:rsid w:val="00FE061E"/>
    <w:rsid w:val="00FF53C7"/>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2C3"/>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aviiteVK">
    <w:name w:val="Alaviite VK"/>
    <w:basedOn w:val="FootnoteText"/>
    <w:link w:val="AlaviiteVKChar"/>
    <w:rsid w:val="004E42C3"/>
  </w:style>
  <w:style w:type="paragraph" w:styleId="FootnoteText">
    <w:name w:val="footnote text"/>
    <w:basedOn w:val="Normal"/>
    <w:link w:val="FootnoteTextChar"/>
    <w:semiHidden/>
    <w:rsid w:val="004E42C3"/>
    <w:rPr>
      <w:sz w:val="20"/>
      <w:szCs w:val="20"/>
    </w:rPr>
  </w:style>
  <w:style w:type="character" w:customStyle="1" w:styleId="FootnoteTextChar">
    <w:name w:val="Footnote Text Char"/>
    <w:basedOn w:val="DefaultParagraphFont"/>
    <w:link w:val="FootnoteText"/>
    <w:semiHidden/>
    <w:rsid w:val="004E42C3"/>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4E42C3"/>
    <w:rPr>
      <w:vertAlign w:val="superscript"/>
    </w:rPr>
  </w:style>
  <w:style w:type="character" w:customStyle="1" w:styleId="AlaviiteVKChar">
    <w:name w:val="Alaviite VK Char"/>
    <w:basedOn w:val="DefaultParagraphFont"/>
    <w:link w:val="AlaviiteVK"/>
    <w:rsid w:val="004E42C3"/>
    <w:rPr>
      <w:rFonts w:ascii="Times New Roman" w:eastAsia="Times New Roman" w:hAnsi="Times New Roman" w:cs="Times New Roman"/>
      <w:sz w:val="20"/>
      <w:szCs w:val="20"/>
      <w:lang w:val="en-GB"/>
    </w:rPr>
  </w:style>
  <w:style w:type="character" w:customStyle="1" w:styleId="medium-font">
    <w:name w:val="medium-font"/>
    <w:basedOn w:val="DefaultParagraphFont"/>
    <w:rsid w:val="003C6866"/>
  </w:style>
  <w:style w:type="paragraph" w:customStyle="1" w:styleId="Default">
    <w:name w:val="Default"/>
    <w:rsid w:val="00A2221F"/>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A2221F"/>
    <w:rPr>
      <w:color w:val="0000FF" w:themeColor="hyperlink"/>
      <w:u w:val="single"/>
    </w:rPr>
  </w:style>
  <w:style w:type="paragraph" w:styleId="ListParagraph">
    <w:name w:val="List Paragraph"/>
    <w:basedOn w:val="Normal"/>
    <w:uiPriority w:val="34"/>
    <w:qFormat/>
    <w:rsid w:val="00D512C8"/>
    <w:pPr>
      <w:spacing w:after="200" w:line="276" w:lineRule="auto"/>
      <w:ind w:left="720"/>
      <w:contextualSpacing/>
    </w:pPr>
    <w:rPr>
      <w:rFonts w:asciiTheme="minorHAnsi" w:eastAsiaTheme="minorHAnsi" w:hAnsiTheme="minorHAnsi" w:cstheme="minorBidi"/>
      <w:sz w:val="22"/>
      <w:szCs w:val="22"/>
      <w:lang w:val="fi-FI"/>
    </w:rPr>
  </w:style>
  <w:style w:type="character" w:styleId="SubtleEmphasis">
    <w:name w:val="Subtle Emphasis"/>
    <w:basedOn w:val="DefaultParagraphFont"/>
    <w:uiPriority w:val="19"/>
    <w:qFormat/>
    <w:rsid w:val="00D512C8"/>
    <w:rPr>
      <w:i/>
      <w:iCs/>
      <w:color w:val="808080" w:themeColor="text1" w:themeTint="7F"/>
    </w:rPr>
  </w:style>
  <w:style w:type="paragraph" w:styleId="BalloonText">
    <w:name w:val="Balloon Text"/>
    <w:basedOn w:val="Normal"/>
    <w:link w:val="BalloonTextChar"/>
    <w:uiPriority w:val="99"/>
    <w:semiHidden/>
    <w:unhideWhenUsed/>
    <w:rsid w:val="00991FC8"/>
    <w:rPr>
      <w:rFonts w:ascii="Tahoma" w:hAnsi="Tahoma" w:cs="Tahoma"/>
      <w:sz w:val="16"/>
      <w:szCs w:val="16"/>
    </w:rPr>
  </w:style>
  <w:style w:type="character" w:customStyle="1" w:styleId="BalloonTextChar">
    <w:name w:val="Balloon Text Char"/>
    <w:basedOn w:val="DefaultParagraphFont"/>
    <w:link w:val="BalloonText"/>
    <w:uiPriority w:val="99"/>
    <w:semiHidden/>
    <w:rsid w:val="00991FC8"/>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991FC8"/>
    <w:rPr>
      <w:sz w:val="16"/>
      <w:szCs w:val="16"/>
    </w:rPr>
  </w:style>
  <w:style w:type="paragraph" w:styleId="CommentText">
    <w:name w:val="annotation text"/>
    <w:basedOn w:val="Normal"/>
    <w:link w:val="CommentTextChar"/>
    <w:uiPriority w:val="99"/>
    <w:semiHidden/>
    <w:unhideWhenUsed/>
    <w:rsid w:val="00991FC8"/>
    <w:rPr>
      <w:sz w:val="20"/>
      <w:szCs w:val="20"/>
    </w:rPr>
  </w:style>
  <w:style w:type="character" w:customStyle="1" w:styleId="CommentTextChar">
    <w:name w:val="Comment Text Char"/>
    <w:basedOn w:val="DefaultParagraphFont"/>
    <w:link w:val="CommentText"/>
    <w:uiPriority w:val="99"/>
    <w:semiHidden/>
    <w:rsid w:val="00991FC8"/>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91FC8"/>
    <w:rPr>
      <w:b/>
      <w:bCs/>
    </w:rPr>
  </w:style>
  <w:style w:type="character" w:customStyle="1" w:styleId="CommentSubjectChar">
    <w:name w:val="Comment Subject Char"/>
    <w:basedOn w:val="CommentTextChar"/>
    <w:link w:val="CommentSubject"/>
    <w:uiPriority w:val="99"/>
    <w:semiHidden/>
    <w:rsid w:val="00991FC8"/>
    <w:rPr>
      <w:b/>
      <w:bCs/>
    </w:rPr>
  </w:style>
  <w:style w:type="paragraph" w:customStyle="1" w:styleId="CM4">
    <w:name w:val="CM4"/>
    <w:basedOn w:val="Default"/>
    <w:next w:val="Default"/>
    <w:uiPriority w:val="99"/>
    <w:rsid w:val="001B1B6D"/>
    <w:rPr>
      <w:rFonts w:ascii="EUAlbertina" w:hAnsi="EUAlbertina" w:cstheme="minorBidi"/>
      <w:color w:val="auto"/>
    </w:rPr>
  </w:style>
  <w:style w:type="paragraph" w:styleId="NormalWeb">
    <w:name w:val="Normal (Web)"/>
    <w:basedOn w:val="Normal"/>
    <w:rsid w:val="003E6C29"/>
    <w:pPr>
      <w:spacing w:before="100" w:beforeAutospacing="1" w:after="100" w:afterAutospacing="1"/>
    </w:pPr>
    <w:rPr>
      <w:lang w:val="en-US"/>
    </w:rPr>
  </w:style>
  <w:style w:type="table" w:styleId="TableGrid">
    <w:name w:val="Table Grid"/>
    <w:basedOn w:val="TableNormal"/>
    <w:uiPriority w:val="59"/>
    <w:rsid w:val="00D365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6EE7C-15BB-4177-AFCD-546B45A0D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1458</Words>
  <Characters>11810</Characters>
  <Application>Microsoft Office Word</Application>
  <DocSecurity>0</DocSecurity>
  <Lines>98</Lines>
  <Paragraphs>26</Paragraphs>
  <ScaleCrop>false</ScaleCrop>
  <HeadingPairs>
    <vt:vector size="2" baseType="variant">
      <vt:variant>
        <vt:lpstr>Title</vt:lpstr>
      </vt:variant>
      <vt:variant>
        <vt:i4>1</vt:i4>
      </vt:variant>
    </vt:vector>
  </HeadingPairs>
  <TitlesOfParts>
    <vt:vector size="1" baseType="lpstr">
      <vt:lpstr/>
    </vt:vector>
  </TitlesOfParts>
  <Company>University of Helsinki</Company>
  <LinksUpToDate>false</LinksUpToDate>
  <CharactersWithSpaces>13242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Liisa Ilomäki</dc:creator>
  <cp:keywords/>
  <dc:description/>
  <cp:lastModifiedBy>Liisa Ilomäki</cp:lastModifiedBy>
  <cp:revision>2</cp:revision>
  <cp:lastPrinted>2010-08-27T13:32:00Z</cp:lastPrinted>
  <dcterms:created xsi:type="dcterms:W3CDTF">2010-09-21T12:19:00Z</dcterms:created>
  <dcterms:modified xsi:type="dcterms:W3CDTF">2010-09-21T12:19:00Z</dcterms:modified>
</cp:coreProperties>
</file>